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3C2D1" w14:textId="77777777" w:rsidR="00601DF0" w:rsidRDefault="00601DF0"/>
    <w:tbl>
      <w:tblPr>
        <w:tblpPr w:leftFromText="141" w:rightFromText="141" w:horzAnchor="margin" w:tblpY="4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84" w14:textId="77777777" w:rsidTr="00601DF0">
        <w:tc>
          <w:tcPr>
            <w:tcW w:w="9060" w:type="dxa"/>
            <w:shd w:val="pct12" w:color="auto" w:fill="auto"/>
          </w:tcPr>
          <w:p w14:paraId="42B13682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48"/>
                <w:szCs w:val="48"/>
              </w:rPr>
            </w:pPr>
            <w:r w:rsidRPr="006922F6">
              <w:rPr>
                <w:rFonts w:ascii="Calibri" w:hAnsi="Calibri" w:cs="Calibri"/>
                <w:b/>
                <w:sz w:val="48"/>
                <w:szCs w:val="48"/>
              </w:rPr>
              <w:t xml:space="preserve">ZADÁVACÍ DOKUMENTACE </w:t>
            </w:r>
          </w:p>
          <w:p w14:paraId="42B13683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K VEŘEJ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NÉ ZAKÁZCE ZADÁVANÉ DLE UST. § 56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ZÁKONA Č. 13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4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/20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1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6 SB.,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br/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O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ZADÁVÁNÍ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VEŘEJNÝCH ZAKÁZ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E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K </w:t>
            </w:r>
          </w:p>
        </w:tc>
      </w:tr>
    </w:tbl>
    <w:p w14:paraId="42B13685" w14:textId="77777777" w:rsidR="00F6208A" w:rsidRPr="006922F6" w:rsidRDefault="00F6208A" w:rsidP="00F6208A">
      <w:pPr>
        <w:spacing w:line="20" w:lineRule="atLeast"/>
        <w:jc w:val="center"/>
        <w:rPr>
          <w:rFonts w:ascii="Calibri" w:hAnsi="Calibri" w:cs="Calibri"/>
          <w:b/>
        </w:rPr>
      </w:pPr>
    </w:p>
    <w:p w14:paraId="42B13689" w14:textId="77777777" w:rsidR="00F6208A" w:rsidRPr="006922F6" w:rsidRDefault="00F6208A" w:rsidP="00F6208A">
      <w:pPr>
        <w:spacing w:line="20" w:lineRule="atLeast"/>
        <w:jc w:val="center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8B" w14:textId="77777777" w:rsidTr="00F6208A">
        <w:tc>
          <w:tcPr>
            <w:tcW w:w="9212" w:type="dxa"/>
            <w:shd w:val="pct12" w:color="auto" w:fill="auto"/>
          </w:tcPr>
          <w:p w14:paraId="42B1368A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Název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sektorové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veřejné zakázky</w:t>
            </w:r>
          </w:p>
        </w:tc>
      </w:tr>
    </w:tbl>
    <w:p w14:paraId="42B13690" w14:textId="2EE16DFA" w:rsidR="00F6208A" w:rsidRPr="006922F6" w:rsidRDefault="00A30492" w:rsidP="00A30492">
      <w:pPr>
        <w:spacing w:before="240" w:after="240" w:line="20" w:lineRule="atLeast"/>
        <w:jc w:val="center"/>
        <w:rPr>
          <w:rFonts w:ascii="Calibri" w:hAnsi="Calibri" w:cs="Calibri"/>
          <w:b/>
        </w:rPr>
      </w:pPr>
      <w:r w:rsidRPr="004D0CA7">
        <w:rPr>
          <w:rFonts w:ascii="Calibri" w:hAnsi="Calibri" w:cs="Calibri"/>
          <w:b/>
          <w:bCs/>
          <w:sz w:val="36"/>
          <w:szCs w:val="36"/>
        </w:rPr>
        <w:t>„</w:t>
      </w:r>
      <w:r w:rsidR="006E11C6" w:rsidRPr="006E11C6">
        <w:rPr>
          <w:rFonts w:ascii="Calibri" w:hAnsi="Calibri" w:cs="Calibri"/>
          <w:b/>
          <w:bCs/>
          <w:sz w:val="36"/>
          <w:szCs w:val="36"/>
        </w:rPr>
        <w:t>Telematika 2025 – Řízení provozu MHD</w:t>
      </w:r>
      <w:r>
        <w:rPr>
          <w:rFonts w:ascii="Calibri" w:hAnsi="Calibri" w:cs="Calibri"/>
          <w:b/>
          <w:bCs/>
          <w:sz w:val="36"/>
          <w:szCs w:val="36"/>
        </w:rPr>
        <w:t>“</w:t>
      </w: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92" w14:textId="77777777" w:rsidTr="00F6208A">
        <w:tc>
          <w:tcPr>
            <w:tcW w:w="9212" w:type="dxa"/>
            <w:shd w:val="pct12" w:color="auto" w:fill="auto"/>
          </w:tcPr>
          <w:p w14:paraId="42B13691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Evidenční číslo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veřejné zakázky</w:t>
            </w:r>
          </w:p>
        </w:tc>
      </w:tr>
    </w:tbl>
    <w:p w14:paraId="42B13696" w14:textId="038EDF8B" w:rsidR="00F6208A" w:rsidRPr="006922F6" w:rsidRDefault="00D00464" w:rsidP="00D00464">
      <w:pPr>
        <w:spacing w:before="240" w:after="240"/>
        <w:ind w:left="357"/>
        <w:jc w:val="center"/>
        <w:rPr>
          <w:rFonts w:ascii="Calibri" w:hAnsi="Calibri" w:cs="Calibri"/>
          <w:b/>
        </w:rPr>
      </w:pPr>
      <w:r w:rsidRPr="00D00464">
        <w:rPr>
          <w:rFonts w:ascii="Calibri" w:hAnsi="Calibri" w:cs="Calibri"/>
          <w:b/>
          <w:bCs/>
          <w:sz w:val="36"/>
          <w:szCs w:val="36"/>
        </w:rPr>
        <w:t>SVZ-21-25-OŘ-Ku-IROP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98" w14:textId="77777777" w:rsidTr="00F6208A">
        <w:tc>
          <w:tcPr>
            <w:tcW w:w="9212" w:type="dxa"/>
            <w:shd w:val="pct12" w:color="auto" w:fill="auto"/>
          </w:tcPr>
          <w:p w14:paraId="42B13697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Identifikační údaje zadavatele</w:t>
            </w:r>
          </w:p>
        </w:tc>
      </w:tr>
    </w:tbl>
    <w:p w14:paraId="42B13699" w14:textId="77777777" w:rsidR="00F6208A" w:rsidRPr="006922F6" w:rsidRDefault="00F6208A" w:rsidP="00F6208A">
      <w:pPr>
        <w:spacing w:line="20" w:lineRule="atLeast"/>
        <w:ind w:left="360"/>
        <w:jc w:val="center"/>
        <w:rPr>
          <w:rFonts w:ascii="Calibri" w:hAnsi="Calibri" w:cs="Calibri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54"/>
        <w:gridCol w:w="4372"/>
        <w:gridCol w:w="334"/>
      </w:tblGrid>
      <w:tr w:rsidR="00913E12" w14:paraId="42B1369C" w14:textId="77777777" w:rsidTr="00DE645F">
        <w:trPr>
          <w:gridAfter w:val="1"/>
          <w:wAfter w:w="334" w:type="dxa"/>
        </w:trPr>
        <w:tc>
          <w:tcPr>
            <w:tcW w:w="4354" w:type="dxa"/>
          </w:tcPr>
          <w:p w14:paraId="42B1369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372" w:type="dxa"/>
          </w:tcPr>
          <w:p w14:paraId="42B1369B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Dopravní podnik Ostrava a.s.</w:t>
            </w:r>
          </w:p>
        </w:tc>
      </w:tr>
      <w:tr w:rsidR="00913E12" w14:paraId="42B1369F" w14:textId="77777777" w:rsidTr="00DE645F">
        <w:tc>
          <w:tcPr>
            <w:tcW w:w="4354" w:type="dxa"/>
          </w:tcPr>
          <w:p w14:paraId="42B1369D" w14:textId="203EAB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</w:t>
            </w:r>
            <w:r w:rsidR="00440ACA">
              <w:rPr>
                <w:rFonts w:ascii="Calibri" w:hAnsi="Calibri" w:cs="Calibri"/>
              </w:rPr>
              <w:t>:</w:t>
            </w:r>
          </w:p>
        </w:tc>
        <w:tc>
          <w:tcPr>
            <w:tcW w:w="4706" w:type="dxa"/>
            <w:gridSpan w:val="2"/>
          </w:tcPr>
          <w:p w14:paraId="42B1369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Poděbradova 494/2 702 00 Ostrava – Moravská Ostrava</w:t>
            </w:r>
          </w:p>
        </w:tc>
      </w:tr>
      <w:tr w:rsidR="00913E12" w14:paraId="42B136A2" w14:textId="77777777" w:rsidTr="00DE645F">
        <w:tc>
          <w:tcPr>
            <w:tcW w:w="4354" w:type="dxa"/>
          </w:tcPr>
          <w:p w14:paraId="42B136A0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706" w:type="dxa"/>
            <w:gridSpan w:val="2"/>
          </w:tcPr>
          <w:p w14:paraId="42B136A1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61974757</w:t>
            </w:r>
          </w:p>
        </w:tc>
      </w:tr>
      <w:tr w:rsidR="00A30492" w14:paraId="42B136A5" w14:textId="77777777" w:rsidTr="00DE645F">
        <w:tc>
          <w:tcPr>
            <w:tcW w:w="4354" w:type="dxa"/>
          </w:tcPr>
          <w:p w14:paraId="42B136A3" w14:textId="38411231" w:rsidR="00A30492" w:rsidRPr="006922F6" w:rsidRDefault="00A30492" w:rsidP="00A30492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Zapsaná:</w:t>
            </w:r>
          </w:p>
        </w:tc>
        <w:tc>
          <w:tcPr>
            <w:tcW w:w="4706" w:type="dxa"/>
            <w:gridSpan w:val="2"/>
          </w:tcPr>
          <w:p w14:paraId="42B136A4" w14:textId="3363AC0E" w:rsidR="00A30492" w:rsidRPr="006922F6" w:rsidRDefault="00A30492" w:rsidP="00A30492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 obchodním rejstříku vedeném Krajským soudem v Ostravě, oddíl B, vložka 1104</w:t>
            </w:r>
          </w:p>
        </w:tc>
      </w:tr>
      <w:tr w:rsidR="00913E12" w14:paraId="42B136A8" w14:textId="77777777" w:rsidTr="00DE645F">
        <w:tc>
          <w:tcPr>
            <w:tcW w:w="4354" w:type="dxa"/>
          </w:tcPr>
          <w:p w14:paraId="42B136A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706" w:type="dxa"/>
            <w:gridSpan w:val="2"/>
          </w:tcPr>
          <w:p w14:paraId="42B136A7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  <w:tr w:rsidR="00913E12" w14:paraId="42B136AB" w14:textId="77777777" w:rsidTr="00DE645F">
        <w:tc>
          <w:tcPr>
            <w:tcW w:w="4354" w:type="dxa"/>
          </w:tcPr>
          <w:p w14:paraId="42B136A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706" w:type="dxa"/>
            <w:gridSpan w:val="2"/>
          </w:tcPr>
          <w:p w14:paraId="42B136A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42B136AC" w14:textId="77777777" w:rsidR="00F6208A" w:rsidRPr="006922F6" w:rsidRDefault="00F6208A" w:rsidP="00F6208A">
      <w:pPr>
        <w:spacing w:line="20" w:lineRule="atLeast"/>
        <w:ind w:left="72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AE" w14:textId="77777777" w:rsidTr="00F6208A">
        <w:tc>
          <w:tcPr>
            <w:tcW w:w="9212" w:type="dxa"/>
            <w:shd w:val="pct12" w:color="auto" w:fill="auto"/>
          </w:tcPr>
          <w:p w14:paraId="42B136AD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Identifikační údaje osoby zastupující zadavatele dle §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43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 zákona</w:t>
            </w:r>
          </w:p>
        </w:tc>
      </w:tr>
    </w:tbl>
    <w:p w14:paraId="42B136AF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90"/>
        <w:gridCol w:w="4672"/>
      </w:tblGrid>
      <w:tr w:rsidR="00913E12" w:rsidRPr="00630DDD" w14:paraId="42B136B2" w14:textId="77777777" w:rsidTr="00DE645F">
        <w:tc>
          <w:tcPr>
            <w:tcW w:w="4390" w:type="dxa"/>
          </w:tcPr>
          <w:p w14:paraId="42B136B0" w14:textId="3C70A040" w:rsidR="00F6208A" w:rsidRPr="006922F6" w:rsidRDefault="00A30492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672" w:type="dxa"/>
          </w:tcPr>
          <w:p w14:paraId="42B136B1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Advokátní kancelář Brož, Sedlatý s.r.o.</w:t>
            </w:r>
          </w:p>
        </w:tc>
      </w:tr>
      <w:tr w:rsidR="00913E12" w:rsidRPr="00630DDD" w14:paraId="42B136B5" w14:textId="77777777" w:rsidTr="00DE645F">
        <w:tc>
          <w:tcPr>
            <w:tcW w:w="4390" w:type="dxa"/>
          </w:tcPr>
          <w:p w14:paraId="42B136B3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Sídlo:</w:t>
            </w:r>
          </w:p>
        </w:tc>
        <w:tc>
          <w:tcPr>
            <w:tcW w:w="4672" w:type="dxa"/>
          </w:tcPr>
          <w:p w14:paraId="42B136B4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Vinohradská 2828/151, 130 00 Praha 3</w:t>
            </w:r>
          </w:p>
        </w:tc>
      </w:tr>
      <w:tr w:rsidR="00913E12" w:rsidRPr="00630DDD" w14:paraId="42B136B8" w14:textId="77777777" w:rsidTr="00DE645F">
        <w:tc>
          <w:tcPr>
            <w:tcW w:w="4390" w:type="dxa"/>
          </w:tcPr>
          <w:p w14:paraId="42B136B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672" w:type="dxa"/>
          </w:tcPr>
          <w:p w14:paraId="42B136B7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248 27 452</w:t>
            </w:r>
          </w:p>
        </w:tc>
      </w:tr>
      <w:tr w:rsidR="00913E12" w:rsidRPr="00630DDD" w14:paraId="42B136BB" w14:textId="77777777" w:rsidTr="00DE645F">
        <w:tc>
          <w:tcPr>
            <w:tcW w:w="4390" w:type="dxa"/>
          </w:tcPr>
          <w:p w14:paraId="42B136B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Zapsaná:</w:t>
            </w:r>
          </w:p>
        </w:tc>
        <w:tc>
          <w:tcPr>
            <w:tcW w:w="4672" w:type="dxa"/>
          </w:tcPr>
          <w:p w14:paraId="42B136BA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v obchodním rejstříku vedeném Městským soudem v Praze, oddíl C, vložka 178025</w:t>
            </w:r>
          </w:p>
        </w:tc>
      </w:tr>
      <w:tr w:rsidR="00913E12" w14:paraId="42B136BF" w14:textId="77777777" w:rsidTr="00DE645F">
        <w:tc>
          <w:tcPr>
            <w:tcW w:w="4390" w:type="dxa"/>
          </w:tcPr>
          <w:p w14:paraId="42B136BC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  <w:p w14:paraId="42B136BD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672" w:type="dxa"/>
          </w:tcPr>
          <w:p w14:paraId="42B136B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42B136C0" w14:textId="77777777" w:rsidR="00F6208A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p w14:paraId="42B136C1" w14:textId="77777777" w:rsidR="00F6208A" w:rsidRDefault="00F6208A" w:rsidP="00F6208A">
      <w:pPr>
        <w:ind w:left="720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C3" w14:textId="77777777" w:rsidTr="00F6208A">
        <w:tc>
          <w:tcPr>
            <w:tcW w:w="9212" w:type="dxa"/>
            <w:shd w:val="pct12" w:color="auto" w:fill="auto"/>
          </w:tcPr>
          <w:p w14:paraId="42B136C2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</w:rPr>
              <w:lastRenderedPageBreak/>
              <w:br w:type="page"/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Přílohy zadávací dokumentace</w:t>
            </w:r>
          </w:p>
        </w:tc>
      </w:tr>
    </w:tbl>
    <w:p w14:paraId="42B136C4" w14:textId="77777777" w:rsidR="00F6208A" w:rsidRPr="006922F6" w:rsidRDefault="00F6208A" w:rsidP="00F6208A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2B136C5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>Příloha č. 1 – Vzor Smlouvy vč. příloh</w:t>
      </w:r>
    </w:p>
    <w:p w14:paraId="42B136C6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>Příloha č. 2 – Krycí list nabídky</w:t>
      </w:r>
    </w:p>
    <w:p w14:paraId="42B136C7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3 – Čestné prohlášení </w:t>
      </w:r>
    </w:p>
    <w:p w14:paraId="42B136CA" w14:textId="6B253E8D" w:rsidR="00F6208A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 w:rsidR="00165644">
        <w:rPr>
          <w:rFonts w:ascii="Calibri" w:hAnsi="Calibri" w:cs="Calibri"/>
          <w:sz w:val="24"/>
          <w:szCs w:val="24"/>
        </w:rPr>
        <w:t>4</w:t>
      </w:r>
      <w:r w:rsidRPr="005F3280">
        <w:rPr>
          <w:rFonts w:ascii="Calibri" w:hAnsi="Calibri" w:cs="Calibri"/>
          <w:sz w:val="24"/>
          <w:szCs w:val="24"/>
        </w:rPr>
        <w:t xml:space="preserve"> – Seznam významných dodávek</w:t>
      </w:r>
    </w:p>
    <w:p w14:paraId="6C37BFE5" w14:textId="31C74A42" w:rsidR="00E03FFA" w:rsidRDefault="00E03FFA" w:rsidP="00E03FF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>
        <w:rPr>
          <w:rFonts w:ascii="Calibri" w:hAnsi="Calibri" w:cs="Calibri"/>
          <w:sz w:val="24"/>
          <w:szCs w:val="24"/>
        </w:rPr>
        <w:t>5</w:t>
      </w:r>
      <w:r w:rsidRPr="005F3280">
        <w:rPr>
          <w:rFonts w:ascii="Calibri" w:hAnsi="Calibri" w:cs="Calibri"/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Seznam realizačního týmu</w:t>
      </w:r>
      <w:r w:rsidR="00C87129">
        <w:rPr>
          <w:rFonts w:ascii="Calibri" w:hAnsi="Calibri" w:cs="Calibri"/>
          <w:sz w:val="24"/>
          <w:szCs w:val="24"/>
        </w:rPr>
        <w:t xml:space="preserve"> (slouží pro účely prokázání technické kvalifikace a hodnocení nabídek)</w:t>
      </w:r>
    </w:p>
    <w:p w14:paraId="3808291B" w14:textId="180E7A68" w:rsidR="00BB4249" w:rsidRDefault="00BB4249" w:rsidP="00BB4249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>
        <w:rPr>
          <w:rFonts w:ascii="Calibri" w:hAnsi="Calibri" w:cs="Calibri"/>
          <w:sz w:val="24"/>
          <w:szCs w:val="24"/>
        </w:rPr>
        <w:t>6</w:t>
      </w:r>
      <w:r w:rsidRPr="005F3280">
        <w:rPr>
          <w:rFonts w:ascii="Calibri" w:hAnsi="Calibri" w:cs="Calibri"/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Modelový příklad</w:t>
      </w:r>
    </w:p>
    <w:p w14:paraId="2DAD35A6" w14:textId="56C177AC" w:rsidR="008D2735" w:rsidRDefault="008D228F" w:rsidP="008D2735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7</w:t>
      </w:r>
      <w:r w:rsidR="00EE7F1C" w:rsidRPr="005F3280">
        <w:rPr>
          <w:rFonts w:ascii="Calibri" w:hAnsi="Calibri" w:cs="Calibri"/>
          <w:sz w:val="24"/>
          <w:szCs w:val="24"/>
        </w:rPr>
        <w:t xml:space="preserve"> </w:t>
      </w:r>
      <w:r w:rsidRPr="005F3280">
        <w:rPr>
          <w:rFonts w:ascii="Calibri" w:hAnsi="Calibri" w:cs="Calibri"/>
          <w:sz w:val="24"/>
          <w:szCs w:val="24"/>
        </w:rPr>
        <w:t xml:space="preserve">– </w:t>
      </w:r>
      <w:r w:rsidR="005F3280" w:rsidRPr="008D2735">
        <w:rPr>
          <w:rFonts w:ascii="Calibri" w:hAnsi="Calibri" w:cs="Calibri"/>
          <w:sz w:val="24"/>
          <w:szCs w:val="24"/>
        </w:rPr>
        <w:t xml:space="preserve">Čestné prohlášení </w:t>
      </w:r>
      <w:r w:rsidR="008D2735" w:rsidRPr="008D2735">
        <w:rPr>
          <w:rFonts w:ascii="Calibri" w:hAnsi="Calibri" w:cs="Calibri"/>
          <w:sz w:val="24"/>
          <w:szCs w:val="24"/>
        </w:rPr>
        <w:t>o opatřeních ve vztahu k mezinárodním sankcím přijatým Evropskou unií v souvislosti s ruskou agresí na území Ukrajiny vůči Rusku a Bělorusku</w:t>
      </w:r>
    </w:p>
    <w:p w14:paraId="0A184618" w14:textId="1963317B" w:rsidR="006D227F" w:rsidRPr="009D71CF" w:rsidRDefault="006D227F" w:rsidP="006D227F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9D71CF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8</w:t>
      </w:r>
      <w:r w:rsidRPr="009D71C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–</w:t>
      </w:r>
      <w:r w:rsidRPr="009D71C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Dohoda o mlčenlivosti</w:t>
      </w:r>
    </w:p>
    <w:p w14:paraId="30DF7FD5" w14:textId="7046E032" w:rsidR="00DD1EE8" w:rsidRPr="009D71CF" w:rsidRDefault="00DD1EE8" w:rsidP="002D62D5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9D71CF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9</w:t>
      </w:r>
      <w:r w:rsidR="00EE7F1C" w:rsidRPr="009D71CF">
        <w:rPr>
          <w:rFonts w:ascii="Calibri" w:hAnsi="Calibri" w:cs="Calibri"/>
          <w:sz w:val="24"/>
          <w:szCs w:val="24"/>
        </w:rPr>
        <w:t xml:space="preserve"> </w:t>
      </w:r>
      <w:r w:rsidRPr="009D71CF">
        <w:rPr>
          <w:rFonts w:ascii="Calibri" w:hAnsi="Calibri" w:cs="Calibri"/>
          <w:sz w:val="24"/>
          <w:szCs w:val="24"/>
        </w:rPr>
        <w:t xml:space="preserve">- </w:t>
      </w:r>
      <w:r w:rsidR="009D71CF" w:rsidRPr="009D71CF">
        <w:rPr>
          <w:rFonts w:ascii="Calibri" w:hAnsi="Calibri" w:cs="Calibri"/>
          <w:sz w:val="24"/>
          <w:szCs w:val="24"/>
        </w:rPr>
        <w:t>Požadavky na elektronickou komunikaci</w:t>
      </w:r>
    </w:p>
    <w:p w14:paraId="6759DD44" w14:textId="77777777" w:rsidR="005F3280" w:rsidRPr="005F3280" w:rsidRDefault="005F3280" w:rsidP="005F3280">
      <w:pPr>
        <w:pStyle w:val="Seznam"/>
        <w:widowControl w:val="0"/>
        <w:tabs>
          <w:tab w:val="left" w:pos="644"/>
        </w:tabs>
        <w:spacing w:afterLines="20" w:after="48" w:line="20" w:lineRule="atLeast"/>
        <w:ind w:left="0" w:firstLine="0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1F2BFEA2" w14:textId="6E14D2DE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904787">
        <w:rPr>
          <w:rFonts w:asciiTheme="minorHAnsi" w:hAnsiTheme="minorHAnsi" w:cstheme="minorHAnsi"/>
          <w:b/>
          <w:bCs/>
        </w:rPr>
        <w:t xml:space="preserve">Zadavatel upozorňuje, že přílohy č. </w:t>
      </w:r>
      <w:r>
        <w:rPr>
          <w:rFonts w:asciiTheme="minorHAnsi" w:hAnsiTheme="minorHAnsi" w:cstheme="minorHAnsi"/>
          <w:b/>
          <w:bCs/>
        </w:rPr>
        <w:t xml:space="preserve">1 </w:t>
      </w:r>
      <w:r w:rsidRPr="00904787">
        <w:rPr>
          <w:rFonts w:asciiTheme="minorHAnsi" w:hAnsiTheme="minorHAnsi" w:cstheme="minorHAnsi"/>
          <w:b/>
          <w:bCs/>
        </w:rPr>
        <w:t xml:space="preserve">- </w:t>
      </w:r>
      <w:r w:rsidR="00BB4249">
        <w:rPr>
          <w:rFonts w:asciiTheme="minorHAnsi" w:hAnsiTheme="minorHAnsi" w:cstheme="minorHAnsi"/>
          <w:b/>
          <w:bCs/>
        </w:rPr>
        <w:t>9</w:t>
      </w:r>
      <w:r w:rsidRPr="00904787">
        <w:rPr>
          <w:rFonts w:asciiTheme="minorHAnsi" w:hAnsiTheme="minorHAnsi" w:cstheme="minorHAnsi"/>
          <w:b/>
          <w:bCs/>
        </w:rPr>
        <w:t xml:space="preserve"> jsou přiloženy v rámci zadávací dokumentace, kdy k jejich zobrazení je potřeba kliknout na ikonu „kancelářské sponky“ (viz přílohy v liště *.pdf souboru zadávací dokumentace).</w:t>
      </w:r>
    </w:p>
    <w:p w14:paraId="75D43E27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904787">
        <w:rPr>
          <w:rFonts w:asciiTheme="minorHAnsi" w:hAnsiTheme="minorHAnsi" w:cstheme="minorHAnsi"/>
          <w:b/>
          <w:bCs/>
        </w:rPr>
        <w:t>Zadavatel pro úplnost uvádí, že je nutné zadávací dokumentaci nejprve stáhnout a uložit a následně otevírat v programu Adobe Acrobat Reader DC.</w:t>
      </w:r>
    </w:p>
    <w:p w14:paraId="6A614BF0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>Závěrem zadavatel uvádí, že předmětné přílohy jsou v zadávací dokumentaci vloženy v editovatelných formátech pro další použití dodavatelů.</w:t>
      </w:r>
    </w:p>
    <w:p w14:paraId="31AB1413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04787">
        <w:rPr>
          <w:rFonts w:asciiTheme="minorHAnsi" w:hAnsiTheme="minorHAnsi" w:cstheme="minorHAnsi"/>
          <w:u w:val="single"/>
        </w:rPr>
        <w:t>ZPŘÍSTUPNĚNÍ ZADÁVACÍ DOKUMENTACE</w:t>
      </w:r>
    </w:p>
    <w:p w14:paraId="0B2DE73C" w14:textId="6095F69F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Tato zadávací dokumentace, s výjimkou </w:t>
      </w:r>
      <w:r w:rsidRPr="00646A89">
        <w:rPr>
          <w:rFonts w:asciiTheme="minorHAnsi" w:hAnsiTheme="minorHAnsi" w:cstheme="minorHAnsi"/>
        </w:rPr>
        <w:t>přílohy č. 1a přílohy č. 2 Smlouvy,</w:t>
      </w:r>
      <w:r w:rsidRPr="00904787">
        <w:rPr>
          <w:rFonts w:asciiTheme="minorHAnsi" w:hAnsiTheme="minorHAnsi" w:cstheme="minorHAnsi"/>
        </w:rPr>
        <w:t xml:space="preserve"> je v souladu s ustanovením § 96 odst. 1 zákona od okamžiku uveřejnění oznámení o zahájení zadávacího řízení postupem dle ustanovení § 212 zákona uveřejněna na profilu zadavatele. </w:t>
      </w:r>
    </w:p>
    <w:p w14:paraId="7B0CA376" w14:textId="5B8BB27E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Shora uvedené dokumenty nejsou</w:t>
      </w:r>
      <w:r w:rsidRPr="00904787">
        <w:rPr>
          <w:rFonts w:asciiTheme="minorHAnsi" w:hAnsiTheme="minorHAnsi" w:cstheme="minorHAnsi"/>
        </w:rPr>
        <w:t xml:space="preserve"> z důvodu dle ustanovení § 36 odst. 8 zákona (dokumenty obsahují důvěrné informace) zpřístupněn</w:t>
      </w:r>
      <w:r>
        <w:rPr>
          <w:rFonts w:asciiTheme="minorHAnsi" w:hAnsiTheme="minorHAnsi" w:cstheme="minorHAnsi"/>
        </w:rPr>
        <w:t>y</w:t>
      </w:r>
      <w:r w:rsidRPr="00904787">
        <w:rPr>
          <w:rFonts w:asciiTheme="minorHAnsi" w:hAnsiTheme="minorHAnsi" w:cstheme="minorHAnsi"/>
        </w:rPr>
        <w:t xml:space="preserve"> na profilu zadavatele a zadavatel odešle tyto přílohy dodavateli prostřednictvím </w:t>
      </w:r>
      <w:r w:rsidR="00960573">
        <w:rPr>
          <w:rFonts w:asciiTheme="minorHAnsi" w:hAnsiTheme="minorHAnsi" w:cstheme="minorHAnsi"/>
        </w:rPr>
        <w:t>elektronického nástroje JOSEPHINE</w:t>
      </w:r>
      <w:r w:rsidRPr="00904787">
        <w:rPr>
          <w:rFonts w:asciiTheme="minorHAnsi" w:hAnsiTheme="minorHAnsi" w:cstheme="minorHAnsi"/>
        </w:rPr>
        <w:t xml:space="preserve"> (formou zprávy dodavateli) do 3 pracovních dní ode dne doručení:</w:t>
      </w:r>
    </w:p>
    <w:p w14:paraId="2EE7EEB0" w14:textId="77777777" w:rsidR="005237F5" w:rsidRPr="00904787" w:rsidRDefault="005237F5" w:rsidP="00835EC0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písemné žádosti dodavatele o poskytnutí </w:t>
      </w:r>
      <w:r>
        <w:rPr>
          <w:rFonts w:asciiTheme="minorHAnsi" w:hAnsiTheme="minorHAnsi" w:cstheme="minorHAnsi"/>
        </w:rPr>
        <w:t>dokumentace;</w:t>
      </w:r>
      <w:r w:rsidRPr="00904787">
        <w:rPr>
          <w:rFonts w:asciiTheme="minorHAnsi" w:hAnsiTheme="minorHAnsi" w:cstheme="minorHAnsi"/>
        </w:rPr>
        <w:t xml:space="preserve"> a </w:t>
      </w:r>
    </w:p>
    <w:p w14:paraId="12BCA37E" w14:textId="085A3A72" w:rsidR="005237F5" w:rsidRPr="00904787" w:rsidRDefault="005237F5" w:rsidP="00835EC0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podepsané </w:t>
      </w:r>
      <w:r w:rsidR="006D227F">
        <w:rPr>
          <w:rFonts w:asciiTheme="minorHAnsi" w:hAnsiTheme="minorHAnsi" w:cstheme="minorHAnsi"/>
        </w:rPr>
        <w:t>Dohody</w:t>
      </w:r>
      <w:r w:rsidRPr="00904787">
        <w:rPr>
          <w:rFonts w:asciiTheme="minorHAnsi" w:hAnsiTheme="minorHAnsi" w:cstheme="minorHAnsi"/>
        </w:rPr>
        <w:t xml:space="preserve"> o mlčenlivosti (viz příloha </w:t>
      </w:r>
      <w:r w:rsidR="00BD51E1">
        <w:rPr>
          <w:rFonts w:asciiTheme="minorHAnsi" w:hAnsiTheme="minorHAnsi" w:cstheme="minorHAnsi"/>
        </w:rPr>
        <w:t xml:space="preserve">č. </w:t>
      </w:r>
      <w:r w:rsidR="00235D89">
        <w:rPr>
          <w:rFonts w:asciiTheme="minorHAnsi" w:hAnsiTheme="minorHAnsi" w:cstheme="minorHAnsi"/>
        </w:rPr>
        <w:t>8</w:t>
      </w:r>
      <w:r w:rsidRPr="00904787">
        <w:rPr>
          <w:rFonts w:asciiTheme="minorHAnsi" w:hAnsiTheme="minorHAnsi" w:cstheme="minorHAnsi"/>
        </w:rPr>
        <w:t xml:space="preserve"> zadávací dokumentace).</w:t>
      </w:r>
    </w:p>
    <w:p w14:paraId="69D8CC2C" w14:textId="603E54A8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Dokumenty dle písm. a) a b) výše musí být zadavateli doručeny prostřednictvím </w:t>
      </w:r>
      <w:r w:rsidR="003E2C25">
        <w:rPr>
          <w:rFonts w:asciiTheme="minorHAnsi" w:hAnsiTheme="minorHAnsi" w:cstheme="minorHAnsi"/>
        </w:rPr>
        <w:t>elektronického nástroje JOSEPHINE</w:t>
      </w:r>
      <w:r w:rsidRPr="00904787">
        <w:rPr>
          <w:rFonts w:asciiTheme="minorHAnsi" w:hAnsiTheme="minorHAnsi" w:cstheme="minorHAnsi"/>
        </w:rPr>
        <w:t xml:space="preserve"> (formou zprávy zadavateli).</w:t>
      </w:r>
    </w:p>
    <w:p w14:paraId="33843F14" w14:textId="77777777" w:rsidR="00D86D0A" w:rsidRDefault="00D86D0A" w:rsidP="00D86D0A">
      <w:pPr>
        <w:pStyle w:val="Styl58"/>
        <w:numPr>
          <w:ilvl w:val="0"/>
          <w:numId w:val="0"/>
        </w:numPr>
      </w:pPr>
    </w:p>
    <w:p w14:paraId="330B5A5C" w14:textId="77777777" w:rsidR="00661088" w:rsidRDefault="00661088" w:rsidP="00D86D0A">
      <w:pPr>
        <w:pStyle w:val="Styl58"/>
        <w:numPr>
          <w:ilvl w:val="0"/>
          <w:numId w:val="0"/>
        </w:numPr>
      </w:pPr>
    </w:p>
    <w:p w14:paraId="263DEB9F" w14:textId="77777777" w:rsidR="00661088" w:rsidRDefault="00661088" w:rsidP="00D86D0A">
      <w:pPr>
        <w:pStyle w:val="Styl58"/>
        <w:numPr>
          <w:ilvl w:val="0"/>
          <w:numId w:val="0"/>
        </w:numPr>
      </w:pPr>
    </w:p>
    <w:p w14:paraId="33897975" w14:textId="77777777" w:rsidR="00661088" w:rsidRDefault="00661088" w:rsidP="00D86D0A">
      <w:pPr>
        <w:pStyle w:val="Styl58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CF" w14:textId="77777777" w:rsidTr="00F6208A">
        <w:tc>
          <w:tcPr>
            <w:tcW w:w="9062" w:type="dxa"/>
            <w:shd w:val="pct12" w:color="auto" w:fill="auto"/>
          </w:tcPr>
          <w:p w14:paraId="42B136C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95388C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Obsah zadávací dokumentace</w:t>
            </w:r>
          </w:p>
        </w:tc>
      </w:tr>
    </w:tbl>
    <w:p w14:paraId="42B136D0" w14:textId="77777777" w:rsidR="00F6208A" w:rsidRPr="006922F6" w:rsidRDefault="00F6208A" w:rsidP="00F6208A">
      <w:pPr>
        <w:spacing w:line="20" w:lineRule="atLeast"/>
        <w:ind w:left="720"/>
        <w:jc w:val="both"/>
        <w:rPr>
          <w:rFonts w:ascii="Calibri" w:hAnsi="Calibri" w:cs="Calibri"/>
          <w:b/>
        </w:rPr>
      </w:pPr>
    </w:p>
    <w:p w14:paraId="42B136D1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úvodní ustanovení </w:t>
      </w:r>
    </w:p>
    <w:p w14:paraId="42B136D2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informace o zadávacím řízení</w:t>
      </w:r>
    </w:p>
    <w:p w14:paraId="42B136D3" w14:textId="77777777" w:rsidR="00F6208A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Předmět </w:t>
      </w:r>
      <w:r>
        <w:rPr>
          <w:rFonts w:asciiTheme="minorHAnsi" w:hAnsiTheme="minorHAnsi" w:cs="Calibri"/>
          <w:caps/>
          <w:sz w:val="24"/>
          <w:szCs w:val="24"/>
        </w:rPr>
        <w:t xml:space="preserve">sektorové 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veřejné zakázky </w:t>
      </w:r>
    </w:p>
    <w:p w14:paraId="42B136D4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Doba a místo plnění </w:t>
      </w:r>
      <w:r>
        <w:rPr>
          <w:rFonts w:asciiTheme="minorHAnsi" w:hAnsiTheme="minorHAnsi" w:cs="Calibri"/>
          <w:caps/>
          <w:sz w:val="24"/>
          <w:szCs w:val="24"/>
        </w:rPr>
        <w:t xml:space="preserve">sektorové </w:t>
      </w:r>
      <w:r w:rsidRPr="0056553C">
        <w:rPr>
          <w:rFonts w:asciiTheme="minorHAnsi" w:hAnsiTheme="minorHAnsi" w:cs="Calibri"/>
          <w:caps/>
          <w:sz w:val="24"/>
          <w:szCs w:val="24"/>
        </w:rPr>
        <w:t>veřejné zakázky</w:t>
      </w:r>
    </w:p>
    <w:p w14:paraId="42B136D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Prohlídka místa plnění</w:t>
      </w:r>
    </w:p>
    <w:p w14:paraId="42B136D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Požadavky na prokázání kvalifikace</w:t>
      </w:r>
    </w:p>
    <w:p w14:paraId="42B136D7" w14:textId="77777777" w:rsidR="00F6208A" w:rsidRPr="0056553C" w:rsidRDefault="00F6208A" w:rsidP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Obecná ustanovení o prokazování kvalifikace</w:t>
      </w:r>
    </w:p>
    <w:p w14:paraId="42B136D8" w14:textId="77777777" w:rsidR="00F6208A" w:rsidRPr="0056553C" w:rsidRDefault="00F6208A" w:rsidP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Prokázání kvalifikace získané v zahraničí</w:t>
      </w:r>
    </w:p>
    <w:p w14:paraId="42B136D9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Kvalifikace v případě společné účasti dodavatelů</w:t>
      </w:r>
    </w:p>
    <w:p w14:paraId="42B136DA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Prokázání kvalifikace prostřednictvím jiných osob</w:t>
      </w:r>
    </w:p>
    <w:p w14:paraId="42B136DB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Společné prokazování kvalifikace</w:t>
      </w:r>
    </w:p>
    <w:p w14:paraId="42B136DC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Požadavek na prokázání kvalifikace poddodavatele</w:t>
      </w:r>
    </w:p>
    <w:p w14:paraId="42B136DD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Doklady o kvalifikaci</w:t>
      </w:r>
    </w:p>
    <w:p w14:paraId="42B136DE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Změny kvalifikace účastníka zadávacího řízení</w:t>
      </w:r>
    </w:p>
    <w:p w14:paraId="42B136DF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Prokazování kvalifikace pomocí výpisu ze seznamu kvalifikovaných dodavatelů</w:t>
      </w:r>
    </w:p>
    <w:p w14:paraId="42B136E0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Prokazování kvalifikace pomocí certifikátu ze systému certifikovaných dodavatelů</w:t>
      </w:r>
    </w:p>
    <w:p w14:paraId="42B136E1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Základní způsobilost</w:t>
      </w:r>
    </w:p>
    <w:p w14:paraId="42B136E2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Profesní způsobilost</w:t>
      </w:r>
    </w:p>
    <w:p w14:paraId="42B136E3" w14:textId="77777777" w:rsidR="00F6208A" w:rsidRPr="002C49E7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DD4534">
        <w:rPr>
          <w:rFonts w:asciiTheme="minorHAnsi" w:hAnsiTheme="minorHAnsi" w:cs="Calibri"/>
          <w:sz w:val="24"/>
          <w:szCs w:val="24"/>
        </w:rPr>
        <w:t>Ekonomická kvalifikace</w:t>
      </w:r>
    </w:p>
    <w:p w14:paraId="42B136E4" w14:textId="77777777" w:rsidR="00F6208A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Technická kvalifikace</w:t>
      </w:r>
    </w:p>
    <w:p w14:paraId="42B136E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Obchodní podmínky nebo jiné</w:t>
      </w:r>
      <w:r>
        <w:rPr>
          <w:rFonts w:asciiTheme="minorHAnsi" w:hAnsiTheme="minorHAnsi" w:cs="Calibri"/>
          <w:caps/>
          <w:sz w:val="24"/>
          <w:szCs w:val="24"/>
        </w:rPr>
        <w:t xml:space="preserve"> </w:t>
      </w:r>
      <w:r w:rsidRPr="0056553C">
        <w:rPr>
          <w:rFonts w:asciiTheme="minorHAnsi" w:hAnsiTheme="minorHAnsi" w:cs="Calibri"/>
          <w:caps/>
          <w:sz w:val="24"/>
          <w:szCs w:val="24"/>
        </w:rPr>
        <w:t>smluvní podmínky vztahující se k</w:t>
      </w:r>
      <w:r>
        <w:rPr>
          <w:rFonts w:asciiTheme="minorHAnsi" w:hAnsiTheme="minorHAnsi" w:cs="Calibri"/>
          <w:caps/>
          <w:sz w:val="24"/>
          <w:szCs w:val="24"/>
        </w:rPr>
        <w:t> </w:t>
      </w:r>
      <w:r w:rsidRPr="0056553C">
        <w:rPr>
          <w:rFonts w:asciiTheme="minorHAnsi" w:hAnsiTheme="minorHAnsi" w:cs="Calibri"/>
          <w:caps/>
          <w:sz w:val="24"/>
          <w:szCs w:val="24"/>
        </w:rPr>
        <w:t>předmětu</w:t>
      </w:r>
      <w:r>
        <w:rPr>
          <w:rFonts w:asciiTheme="minorHAnsi" w:hAnsiTheme="minorHAnsi" w:cs="Calibri"/>
          <w:caps/>
          <w:sz w:val="24"/>
          <w:szCs w:val="24"/>
        </w:rPr>
        <w:t xml:space="preserve"> sektorové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veřejné zakázky</w:t>
      </w:r>
    </w:p>
    <w:p w14:paraId="42B136E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6F155E">
        <w:rPr>
          <w:rFonts w:asciiTheme="minorHAnsi" w:hAnsiTheme="minorHAnsi" w:cs="Calibri"/>
          <w:caps/>
          <w:sz w:val="24"/>
          <w:szCs w:val="24"/>
        </w:rPr>
        <w:t xml:space="preserve">Další požadavky zadavatele na obsah nabídky </w:t>
      </w:r>
      <w:r>
        <w:rPr>
          <w:rFonts w:asciiTheme="minorHAnsi" w:hAnsiTheme="minorHAnsi" w:cs="Calibri"/>
          <w:caps/>
          <w:sz w:val="24"/>
          <w:szCs w:val="24"/>
        </w:rPr>
        <w:t>a Jiné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podmínky </w:t>
      </w:r>
      <w:r>
        <w:rPr>
          <w:rFonts w:asciiTheme="minorHAnsi" w:hAnsiTheme="minorHAnsi" w:cs="Calibri"/>
          <w:caps/>
          <w:sz w:val="24"/>
          <w:szCs w:val="24"/>
        </w:rPr>
        <w:t>stanovené zadavatelem</w:t>
      </w:r>
    </w:p>
    <w:p w14:paraId="42B136E7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využit</w:t>
      </w:r>
      <w:r>
        <w:rPr>
          <w:rFonts w:asciiTheme="minorHAnsi" w:hAnsiTheme="minorHAnsi" w:cs="Calibri"/>
          <w:caps/>
          <w:sz w:val="24"/>
          <w:szCs w:val="24"/>
        </w:rPr>
        <w:t>Í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poddodavatele</w:t>
      </w:r>
    </w:p>
    <w:p w14:paraId="42B136E8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požadavek na poskytnutí jistoty a její prokázání</w:t>
      </w:r>
    </w:p>
    <w:p w14:paraId="42B136E9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hodnocení nabídek</w:t>
      </w:r>
    </w:p>
    <w:p w14:paraId="42B136EA" w14:textId="77777777" w:rsidR="00F6208A" w:rsidRDefault="00F6208A" w:rsidP="00835EC0">
      <w:pPr>
        <w:pStyle w:val="AAOdstavec"/>
        <w:numPr>
          <w:ilvl w:val="0"/>
          <w:numId w:val="17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Pravidla pro hodnocení nabídek</w:t>
      </w:r>
      <w:r>
        <w:rPr>
          <w:rFonts w:asciiTheme="minorHAnsi" w:hAnsiTheme="minorHAnsi" w:cs="Calibri"/>
          <w:sz w:val="24"/>
          <w:szCs w:val="24"/>
        </w:rPr>
        <w:t xml:space="preserve"> </w:t>
      </w:r>
    </w:p>
    <w:p w14:paraId="42B136EB" w14:textId="77777777" w:rsidR="00F6208A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Kritéria hodnocení</w:t>
      </w:r>
    </w:p>
    <w:p w14:paraId="42B136EC" w14:textId="77777777" w:rsidR="00F6208A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Metoda vyhodnocení nabídek v jednotlivých kritériích</w:t>
      </w:r>
    </w:p>
    <w:p w14:paraId="42B136ED" w14:textId="77777777" w:rsidR="00F6208A" w:rsidRPr="00B20609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 xml:space="preserve">Váha nebo jiný </w:t>
      </w:r>
      <w:r w:rsidRPr="00B20609">
        <w:rPr>
          <w:rFonts w:asciiTheme="minorHAnsi" w:hAnsiTheme="minorHAnsi" w:cs="Calibri"/>
          <w:sz w:val="24"/>
          <w:szCs w:val="24"/>
        </w:rPr>
        <w:t>matematický vztah mezi kritérii</w:t>
      </w:r>
    </w:p>
    <w:p w14:paraId="42B136EE" w14:textId="77777777" w:rsidR="00F6208A" w:rsidRPr="009D63DD" w:rsidRDefault="00F6208A" w:rsidP="00835EC0">
      <w:pPr>
        <w:pStyle w:val="AAOdstavec"/>
        <w:numPr>
          <w:ilvl w:val="0"/>
          <w:numId w:val="17"/>
        </w:numPr>
        <w:spacing w:before="120"/>
        <w:ind w:left="1276" w:hanging="567"/>
        <w:rPr>
          <w:rFonts w:asciiTheme="minorHAnsi" w:hAnsiTheme="minorHAnsi" w:cstheme="minorHAnsi"/>
          <w:caps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lastRenderedPageBreak/>
        <w:t xml:space="preserve">Způsob zpracování kritérií hodnocení </w:t>
      </w:r>
    </w:p>
    <w:p w14:paraId="42B136EF" w14:textId="321C9164" w:rsidR="00F6208A" w:rsidRPr="009D63DD" w:rsidRDefault="00F6208A" w:rsidP="00F6208A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caps/>
          <w:sz w:val="24"/>
          <w:szCs w:val="24"/>
        </w:rPr>
        <w:t xml:space="preserve">11.2.1. </w:t>
      </w:r>
      <w:r w:rsidRPr="009D63DD">
        <w:rPr>
          <w:rFonts w:asciiTheme="minorHAnsi" w:hAnsiTheme="minorHAnsi" w:cstheme="minorHAnsi"/>
          <w:sz w:val="24"/>
          <w:szCs w:val="24"/>
        </w:rPr>
        <w:t>Kritérium „</w:t>
      </w:r>
      <w:r w:rsidR="00F126D4" w:rsidRPr="009D63DD">
        <w:rPr>
          <w:rFonts w:asciiTheme="minorHAnsi" w:hAnsiTheme="minorHAnsi" w:cstheme="minorHAnsi"/>
          <w:sz w:val="24"/>
          <w:szCs w:val="24"/>
        </w:rPr>
        <w:t>Celková n</w:t>
      </w:r>
      <w:r w:rsidRPr="009D63DD">
        <w:rPr>
          <w:rFonts w:asciiTheme="minorHAnsi" w:hAnsiTheme="minorHAnsi" w:cstheme="minorHAnsi"/>
          <w:sz w:val="24"/>
          <w:szCs w:val="24"/>
        </w:rPr>
        <w:t>abídková cena“</w:t>
      </w:r>
    </w:p>
    <w:p w14:paraId="42B136F1" w14:textId="2278414D" w:rsidR="00F6208A" w:rsidRPr="009D63DD" w:rsidRDefault="00F6208A" w:rsidP="00F6208A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t>11.2.</w:t>
      </w:r>
      <w:r w:rsidR="00F126D4" w:rsidRPr="009D63DD">
        <w:rPr>
          <w:rFonts w:asciiTheme="minorHAnsi" w:hAnsiTheme="minorHAnsi" w:cstheme="minorHAnsi"/>
          <w:sz w:val="24"/>
          <w:szCs w:val="24"/>
        </w:rPr>
        <w:t>2</w:t>
      </w:r>
      <w:r w:rsidRPr="009D63DD">
        <w:rPr>
          <w:rFonts w:asciiTheme="minorHAnsi" w:hAnsiTheme="minorHAnsi" w:cstheme="minorHAnsi"/>
          <w:sz w:val="24"/>
          <w:szCs w:val="24"/>
        </w:rPr>
        <w:t>. Kritérium „</w:t>
      </w:r>
      <w:r w:rsidR="005C5354">
        <w:rPr>
          <w:rFonts w:asciiTheme="minorHAnsi" w:hAnsiTheme="minorHAnsi" w:cstheme="minorHAnsi"/>
          <w:sz w:val="24"/>
          <w:szCs w:val="24"/>
        </w:rPr>
        <w:t>Zkušenosti člen</w:t>
      </w:r>
      <w:ins w:id="0" w:author="Autor">
        <w:r w:rsidR="002B375A">
          <w:rPr>
            <w:rFonts w:asciiTheme="minorHAnsi" w:hAnsiTheme="minorHAnsi" w:cstheme="minorHAnsi"/>
            <w:sz w:val="24"/>
            <w:szCs w:val="24"/>
          </w:rPr>
          <w:t>ů</w:t>
        </w:r>
      </w:ins>
      <w:del w:id="1" w:author="Autor">
        <w:r w:rsidR="005C5354" w:rsidDel="002B375A">
          <w:rPr>
            <w:rFonts w:asciiTheme="minorHAnsi" w:hAnsiTheme="minorHAnsi" w:cstheme="minorHAnsi"/>
            <w:sz w:val="24"/>
            <w:szCs w:val="24"/>
          </w:rPr>
          <w:delText>a</w:delText>
        </w:r>
      </w:del>
      <w:r w:rsidR="005C5354">
        <w:rPr>
          <w:rFonts w:asciiTheme="minorHAnsi" w:hAnsiTheme="minorHAnsi" w:cstheme="minorHAnsi"/>
          <w:sz w:val="24"/>
          <w:szCs w:val="24"/>
        </w:rPr>
        <w:t xml:space="preserve"> realizačního týmu</w:t>
      </w:r>
      <w:r w:rsidRPr="009D63DD">
        <w:rPr>
          <w:rFonts w:asciiTheme="minorHAnsi" w:hAnsiTheme="minorHAnsi" w:cstheme="minorHAnsi"/>
          <w:sz w:val="24"/>
          <w:szCs w:val="24"/>
        </w:rPr>
        <w:t>“</w:t>
      </w:r>
    </w:p>
    <w:p w14:paraId="172F4276" w14:textId="52B97296" w:rsidR="00B1432D" w:rsidRPr="009D63DD" w:rsidRDefault="00F6208A" w:rsidP="005C5354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t>11.2.</w:t>
      </w:r>
      <w:r w:rsidR="00F126D4" w:rsidRPr="009D63DD">
        <w:rPr>
          <w:rFonts w:asciiTheme="minorHAnsi" w:hAnsiTheme="minorHAnsi" w:cstheme="minorHAnsi"/>
          <w:sz w:val="24"/>
          <w:szCs w:val="24"/>
        </w:rPr>
        <w:t>3</w:t>
      </w:r>
      <w:r w:rsidRPr="009D63DD">
        <w:rPr>
          <w:rFonts w:asciiTheme="minorHAnsi" w:hAnsiTheme="minorHAnsi" w:cstheme="minorHAnsi"/>
          <w:sz w:val="24"/>
          <w:szCs w:val="24"/>
        </w:rPr>
        <w:t>. Kritérium „</w:t>
      </w:r>
      <w:r w:rsidR="005C5354">
        <w:rPr>
          <w:rFonts w:asciiTheme="minorHAnsi" w:hAnsiTheme="minorHAnsi" w:cstheme="minorHAnsi"/>
          <w:sz w:val="24"/>
          <w:szCs w:val="24"/>
        </w:rPr>
        <w:t>Certifikace SW – IT&amp;PT</w:t>
      </w:r>
      <w:r w:rsidRPr="009D63DD">
        <w:rPr>
          <w:rFonts w:asciiTheme="minorHAnsi" w:hAnsiTheme="minorHAnsi" w:cstheme="minorHAnsi"/>
          <w:sz w:val="24"/>
          <w:szCs w:val="24"/>
        </w:rPr>
        <w:t>“</w:t>
      </w:r>
    </w:p>
    <w:p w14:paraId="42B136F3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B20609">
        <w:rPr>
          <w:rFonts w:asciiTheme="minorHAnsi" w:hAnsiTheme="minorHAnsi" w:cs="Calibri"/>
          <w:caps/>
          <w:sz w:val="24"/>
          <w:szCs w:val="24"/>
        </w:rPr>
        <w:t>Předložení dokladů a objasnění nebo doplnění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úda</w:t>
      </w:r>
      <w:r>
        <w:rPr>
          <w:rFonts w:asciiTheme="minorHAnsi" w:hAnsiTheme="minorHAnsi" w:cs="Calibri"/>
          <w:caps/>
          <w:sz w:val="24"/>
          <w:szCs w:val="24"/>
        </w:rPr>
        <w:t>jů, dokladů, vzorků nebo modelů</w:t>
      </w:r>
    </w:p>
    <w:p w14:paraId="42B136F4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Požadavky a podmínky pro zpracování nabídky </w:t>
      </w:r>
    </w:p>
    <w:p w14:paraId="42B136F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Vysvětlení zadávací dokumentace</w:t>
      </w:r>
    </w:p>
    <w:p w14:paraId="42B136F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Lhůta pro podání nabídek a zadávací lhůta</w:t>
      </w:r>
    </w:p>
    <w:p w14:paraId="42B136F7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Otevírání obálek s nabídkami</w:t>
      </w:r>
    </w:p>
    <w:p w14:paraId="42B136F8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Komunikace mezi zadavatelem a dodavatelem</w:t>
      </w:r>
    </w:p>
    <w:p w14:paraId="42B136F9" w14:textId="77777777" w:rsidR="00F6208A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další práva a podmínky vyhrazené zadavatelem</w:t>
      </w:r>
    </w:p>
    <w:p w14:paraId="42B136FA" w14:textId="77777777" w:rsidR="00F6208A" w:rsidRPr="002D1902" w:rsidRDefault="00F6208A" w:rsidP="00F6208A">
      <w:pPr>
        <w:rPr>
          <w:rFonts w:asciiTheme="minorHAnsi" w:hAnsiTheme="minorHAnsi" w:cs="Calibri"/>
          <w:iCs/>
          <w:caps/>
          <w:lang w:eastAsia="en-US"/>
        </w:rPr>
      </w:pPr>
      <w:r>
        <w:rPr>
          <w:rFonts w:asciiTheme="minorHAnsi" w:hAnsiTheme="minorHAnsi" w:cs="Calibri"/>
          <w:cap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FC" w14:textId="77777777" w:rsidTr="00F6208A">
        <w:tc>
          <w:tcPr>
            <w:tcW w:w="9212" w:type="dxa"/>
            <w:shd w:val="pct12" w:color="auto" w:fill="auto"/>
          </w:tcPr>
          <w:p w14:paraId="42B136FB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>Úvodní ustanovení</w:t>
            </w:r>
          </w:p>
        </w:tc>
      </w:tr>
    </w:tbl>
    <w:p w14:paraId="42B136FD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p w14:paraId="42B136FE" w14:textId="0AC3ED5B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3C33F2">
        <w:rPr>
          <w:rFonts w:asciiTheme="minorHAnsi" w:hAnsiTheme="minorHAnsi" w:cstheme="minorHAnsi"/>
        </w:rPr>
        <w:t>Tato zadávací dokumentace je vypracována jako podklad pro podání nabíd</w:t>
      </w:r>
      <w:r>
        <w:rPr>
          <w:rFonts w:asciiTheme="minorHAnsi" w:hAnsiTheme="minorHAnsi" w:cstheme="minorHAnsi"/>
        </w:rPr>
        <w:t>e</w:t>
      </w:r>
      <w:r w:rsidRPr="003C33F2">
        <w:rPr>
          <w:rFonts w:asciiTheme="minorHAnsi" w:hAnsiTheme="minorHAnsi" w:cstheme="minorHAnsi"/>
        </w:rPr>
        <w:t xml:space="preserve">k </w:t>
      </w:r>
      <w:r>
        <w:rPr>
          <w:rFonts w:asciiTheme="minorHAnsi" w:hAnsiTheme="minorHAnsi" w:cstheme="minorHAnsi"/>
        </w:rPr>
        <w:t>v zadávacím řízení podle zákona č. 134/2016 Sb., o zadávání veřejných zakázek (dále jen „zákon“), jehož předmětem je</w:t>
      </w:r>
      <w:r w:rsidRPr="003C33F2">
        <w:rPr>
          <w:rFonts w:asciiTheme="minorHAnsi" w:hAnsiTheme="minorHAnsi" w:cstheme="minorHAnsi"/>
        </w:rPr>
        <w:t xml:space="preserve"> uzavření </w:t>
      </w:r>
      <w:r w:rsidR="00AA6689">
        <w:rPr>
          <w:rFonts w:asciiTheme="minorHAnsi" w:hAnsiTheme="minorHAnsi" w:cstheme="minorHAnsi"/>
        </w:rPr>
        <w:t>smlouvy o dílo</w:t>
      </w:r>
      <w:r>
        <w:rPr>
          <w:rFonts w:asciiTheme="minorHAnsi" w:hAnsiTheme="minorHAnsi" w:cstheme="minorHAnsi"/>
        </w:rPr>
        <w:t xml:space="preserve"> (</w:t>
      </w:r>
      <w:r w:rsidRPr="003C33F2">
        <w:rPr>
          <w:rFonts w:asciiTheme="minorHAnsi" w:hAnsiTheme="minorHAnsi" w:cstheme="minorHAnsi"/>
        </w:rPr>
        <w:t>dále jen „Smlouva“)</w:t>
      </w:r>
      <w:r w:rsidRPr="003C33F2">
        <w:rPr>
          <w:rFonts w:ascii="Calibri" w:hAnsi="Calibri" w:cs="Calibri"/>
        </w:rPr>
        <w:t>.</w:t>
      </w:r>
    </w:p>
    <w:p w14:paraId="42B136FF" w14:textId="77777777" w:rsidR="00F6208A" w:rsidRPr="006922F6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3C33F2">
        <w:rPr>
          <w:rFonts w:ascii="Calibri" w:hAnsi="Calibri" w:cs="Calibri"/>
        </w:rPr>
        <w:t xml:space="preserve">Účelem zadávacího řízení je uzavření </w:t>
      </w:r>
      <w:r w:rsidRPr="003C33F2">
        <w:rPr>
          <w:rFonts w:asciiTheme="minorHAnsi" w:hAnsiTheme="minorHAnsi" w:cstheme="minorHAnsi"/>
        </w:rPr>
        <w:t>Smlouvy</w:t>
      </w:r>
      <w:r w:rsidRPr="003C33F2">
        <w:rPr>
          <w:rFonts w:ascii="Calibri" w:hAnsi="Calibri" w:cs="Calibri"/>
        </w:rPr>
        <w:t xml:space="preserve">. Práva a povinnosti </w:t>
      </w:r>
      <w:r>
        <w:rPr>
          <w:rFonts w:ascii="Calibri" w:hAnsi="Calibri" w:cs="Calibri"/>
        </w:rPr>
        <w:t>dodavatelů</w:t>
      </w:r>
      <w:r w:rsidRPr="003C33F2">
        <w:rPr>
          <w:rFonts w:ascii="Calibri" w:hAnsi="Calibri" w:cs="Calibri"/>
        </w:rPr>
        <w:t xml:space="preserve"> i zadavatele v této dokumentaci neuvedené se řídí zákonem.</w:t>
      </w:r>
      <w:r w:rsidRPr="006922F6">
        <w:rPr>
          <w:rFonts w:ascii="Calibri" w:hAnsi="Calibri" w:cs="Calibri"/>
        </w:rPr>
        <w:t xml:space="preserve"> </w:t>
      </w:r>
    </w:p>
    <w:p w14:paraId="5B49FAC2" w14:textId="77777777" w:rsidR="00DE645F" w:rsidRPr="00565D11" w:rsidRDefault="00DE645F" w:rsidP="00F07CF0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bookmarkStart w:id="2" w:name="_Toc255293286"/>
      <w:bookmarkStart w:id="3" w:name="_Toc267321019"/>
      <w:bookmarkStart w:id="4" w:name="_Ref267321434"/>
      <w:bookmarkStart w:id="5" w:name="_Ref267321436"/>
      <w:r>
        <w:rPr>
          <w:rFonts w:ascii="Calibri" w:hAnsi="Calibri" w:cs="Calibri"/>
        </w:rPr>
        <w:t xml:space="preserve">Zadavatel při tvorbě těchto zadávacích podmínek zvážil požadavky na princip sociálně odpovědného zadávání, environmentálně odpovědného zadávání a inovací, tedy zohlednil zejména (i) pracovní příležitosti, sociální začlenění, důstojné pracovní podmínky a další </w:t>
      </w:r>
      <w:r w:rsidRPr="00565D11">
        <w:rPr>
          <w:rFonts w:ascii="Calibri" w:hAnsi="Calibri" w:cs="Calibri"/>
        </w:rPr>
        <w:t>sociálně relevantní hlediska spojená s veřejnou zakázkou, (ii) dopad na životní prostředí, trvale udržitelný rozvoj, životní cyklus dodávky, služby nebo stavební práce a další environmentálně relevantní hlediska spojená s veřejnou zakázkou a (iii) možnosti implementace nového nebo značně zlepšeného produktu, služby nebo postupu související s předmětem veřejné zakázky.</w:t>
      </w:r>
    </w:p>
    <w:p w14:paraId="4025BDA4" w14:textId="52DE2727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283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 xml:space="preserve">Zadavatel v tomto ohledu konstatuje, že předmět zakázky je specializovanou činností, kterou jsou schopny realizovat pouze společnosti s odpovídajícím zaměřením a které mají povinnost své činnosti vykonávat v souladu s řadou technických norem a striktně v souladu s právními předpisy; plnění těchto norem a předpisů zadavatel pak striktně vyžaduje (viz předepsané obchodní podmínky). </w:t>
      </w:r>
    </w:p>
    <w:p w14:paraId="02E91C44" w14:textId="3D0D689B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283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 xml:space="preserve">Zadavatel dále vyžaduje, aby vybraný dodavatel při plnění předmětu veřejné zakázky zajistil dodržování pracovně – právních předpisů (zákoník práce a zákon o zaměstnanosti) a z nich vyplývajících povinností zejména ve vztahu k odměňování zaměstnanců, dodržování délky pracovní doby, dodržování délky odpočinku, zaměstnávání cizinců a dodržování podmínek bezpečnosti a ochrany zdraví při práci, a to pro všechny osoby, které se budou na plnění předmětu veřejné zakázky podílet, viz příloha č. </w:t>
      </w:r>
      <w:r w:rsidR="00494E79" w:rsidRPr="00565D11">
        <w:rPr>
          <w:rFonts w:ascii="Calibri" w:hAnsi="Calibri" w:cs="Calibri"/>
        </w:rPr>
        <w:t>1</w:t>
      </w:r>
      <w:r w:rsidR="00AA3F5F" w:rsidRPr="00565D11">
        <w:rPr>
          <w:rFonts w:ascii="Calibri" w:hAnsi="Calibri" w:cs="Calibri"/>
        </w:rPr>
        <w:t>0</w:t>
      </w:r>
      <w:r w:rsidRPr="00565D11">
        <w:rPr>
          <w:rFonts w:ascii="Calibri" w:hAnsi="Calibri" w:cs="Calibri"/>
        </w:rPr>
        <w:t xml:space="preserve"> Smlouvy – Pravidla sociální odpovědnosti. </w:t>
      </w:r>
    </w:p>
    <w:p w14:paraId="43EE0E75" w14:textId="2B6698B2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425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>Zadavatel ve vztahu k uplatnění zásad environmentálně odpovědného zadávání</w:t>
      </w:r>
      <w:r w:rsidR="00175CBE" w:rsidRPr="00565D11">
        <w:rPr>
          <w:rFonts w:ascii="Calibri" w:hAnsi="Calibri" w:cs="Calibri"/>
        </w:rPr>
        <w:t xml:space="preserve"> a inovací </w:t>
      </w:r>
      <w:r w:rsidRPr="00565D11">
        <w:rPr>
          <w:rFonts w:ascii="Calibri" w:hAnsi="Calibri" w:cs="Calibri"/>
        </w:rPr>
        <w:t>konstatuje, že tyto zásady jsou s ohledem na povahu a smysl veřejné zakázky splněny</w:t>
      </w:r>
      <w:r w:rsidR="00745BCB" w:rsidRPr="00565D11">
        <w:rPr>
          <w:rFonts w:ascii="Calibri" w:hAnsi="Calibri" w:cs="Calibri"/>
        </w:rPr>
        <w:t>, kdy zadavatel se zejména zaměřil na požadavek inovativní</w:t>
      </w:r>
      <w:r w:rsidR="00DF691E" w:rsidRPr="00565D11">
        <w:rPr>
          <w:rFonts w:ascii="Calibri" w:hAnsi="Calibri" w:cs="Calibri"/>
        </w:rPr>
        <w:t>ho</w:t>
      </w:r>
      <w:r w:rsidR="00745BCB" w:rsidRPr="00565D11">
        <w:rPr>
          <w:rFonts w:ascii="Calibri" w:hAnsi="Calibri" w:cs="Calibri"/>
        </w:rPr>
        <w:t xml:space="preserve"> řešení v dané oblasti</w:t>
      </w:r>
      <w:r w:rsidRPr="00565D11">
        <w:rPr>
          <w:rFonts w:ascii="Calibri" w:hAnsi="Calibri" w:cs="Calibri"/>
        </w:rPr>
        <w:t>.</w:t>
      </w:r>
      <w:r w:rsidR="00DF691E" w:rsidRPr="00565D11">
        <w:rPr>
          <w:rFonts w:ascii="Calibri" w:hAnsi="Calibri" w:cs="Calibri"/>
        </w:rPr>
        <w:t xml:space="preserve"> (</w:t>
      </w:r>
      <w:r w:rsidR="006332D6" w:rsidRPr="00565D11">
        <w:rPr>
          <w:rFonts w:ascii="Calibri" w:hAnsi="Calibri" w:cs="Calibri"/>
        </w:rPr>
        <w:t>certifikace SW – IT&amp;PT).</w:t>
      </w:r>
    </w:p>
    <w:p w14:paraId="1EAD695D" w14:textId="4F8F53C9" w:rsidR="00DE645F" w:rsidRPr="00565D11" w:rsidRDefault="00DF691E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>Zadavatel dále</w:t>
      </w:r>
      <w:r w:rsidR="00DE645F" w:rsidRPr="00565D11">
        <w:rPr>
          <w:rFonts w:ascii="Calibri" w:hAnsi="Calibri" w:cs="Calibri"/>
        </w:rPr>
        <w:t xml:space="preserve"> usoudil, že aplikace dalších požadavků kromě výše uvedených není vhodná, a to vzhledem k povaze a smyslu předmětu plnění veřejné zakázky a zároveň s ohledem na potřeby naplnění zásad 3E (účelnost, efektivnost a hospodárnost) podle zákona č. 320/2001 Sb., o finanční kontrole, ve znění pozdějších předpisů.</w:t>
      </w:r>
    </w:p>
    <w:p w14:paraId="5BF8C021" w14:textId="0EDC6536" w:rsidR="00DE645F" w:rsidRDefault="00DE645F" w:rsidP="00F07CF0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Podáním nabídky do veřejné zakázky přijímá dodavatel plně a bez výhrad zadávací podmínky, včetně všech příloh a případných dodatků k těmto zadávacím podmínkám. Předpokládá se, že dodavatel před podáním nabídky pečlivě prostuduje všechny pokyny, formuláře, termíny a specifikace obsažené v zadávacích podmínkách a bude se jimi řídit. Pokud dodavatel neposkytne včas všechny požadované informace a dokumentaci, nebo pokud jeho nabídka nebude v každém ohledu odpovídat zadávacím podmínkám, může to mít za důsledek vyloučení dodavatele ze zadávacího řízení. </w:t>
      </w:r>
    </w:p>
    <w:p w14:paraId="70EFA932" w14:textId="77777777" w:rsidR="00DE645F" w:rsidRDefault="00DE645F" w:rsidP="00DE645F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Zadavatel nemůže vzít v úvahu žádnou výhradu dodavatele k zadávacím podmínkám obsaženou v jeho nabídce. Jakákoliv výhrada znamená nesplnění zadávacích podmínek a vyloučení dodavatele ze zadávacího řízení.</w:t>
      </w:r>
    </w:p>
    <w:p w14:paraId="42B13702" w14:textId="3FFFE540" w:rsidR="00F6208A" w:rsidRDefault="00DE645F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Kde je v této zadávací dokumentaci uváděn dodavatel, rozumí se jím dle okolností v příslušné fázi zadávacího řízení i účastník zadávacího řízení ve smyslu ustanovení § 47 zákona.</w:t>
      </w:r>
    </w:p>
    <w:p w14:paraId="373BE9BB" w14:textId="2668A050" w:rsidR="00AC12B1" w:rsidRDefault="00AC12B1" w:rsidP="00D64140">
      <w:pPr>
        <w:spacing w:after="120"/>
        <w:jc w:val="both"/>
        <w:rPr>
          <w:rFonts w:ascii="Calibri" w:hAnsi="Calibri" w:cs="Calibri"/>
        </w:rPr>
      </w:pPr>
      <w:r w:rsidRPr="00AC12B1">
        <w:rPr>
          <w:rFonts w:ascii="Calibri" w:hAnsi="Calibri" w:cs="Calibri"/>
        </w:rPr>
        <w:t xml:space="preserve">Plnění zakázky je umožněno v souladu s § 6 odst. 3 zákona pouze dodavatelům </w:t>
      </w:r>
      <w:r w:rsidR="001E6532">
        <w:rPr>
          <w:rFonts w:ascii="Calibri" w:hAnsi="Calibri" w:cs="Calibri"/>
        </w:rPr>
        <w:t>a jejich poddodavatelům</w:t>
      </w:r>
      <w:r w:rsidR="00DF755B">
        <w:rPr>
          <w:rFonts w:ascii="Calibri" w:hAnsi="Calibri" w:cs="Calibri"/>
        </w:rPr>
        <w:t>, kteří mají sídlo</w:t>
      </w:r>
      <w:r w:rsidRPr="00AC12B1">
        <w:rPr>
          <w:rFonts w:ascii="Calibri" w:hAnsi="Calibri" w:cs="Calibri"/>
        </w:rPr>
        <w:t xml:space="preserve"> v členském státě Evropské unie, Evropského hospodářského prostoru nebo Švýcarské konfederaci (dále jen „Členský stát“), nebo jiném státě, který má s Českou republikou nebo s Evropskou unií uzavřenu mezinárodní smlouvu zaručující přístup dodavatelům z těchto států k zadávané veřejné zakázce; resp. dodavatel neplnící tuto podmínku bude ze zadávacího řízení vyloučen</w:t>
      </w:r>
      <w:r>
        <w:rPr>
          <w:rFonts w:ascii="Calibri" w:hAnsi="Calibri" w:cs="Calibri"/>
        </w:rPr>
        <w:t>.</w:t>
      </w:r>
    </w:p>
    <w:p w14:paraId="08CF9F9F" w14:textId="77777777" w:rsidR="00AC12B1" w:rsidRDefault="00AC12B1" w:rsidP="00AC12B1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EB5C31">
        <w:rPr>
          <w:rFonts w:asciiTheme="minorHAnsi" w:hAnsiTheme="minorHAnsi" w:cstheme="minorHAnsi"/>
          <w:b/>
          <w:bCs/>
        </w:rPr>
        <w:t>Dodávky ze třetích zemí</w:t>
      </w:r>
    </w:p>
    <w:p w14:paraId="28781518" w14:textId="60F4616D" w:rsidR="009A7703" w:rsidRPr="00D64140" w:rsidRDefault="009A7703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64140">
        <w:rPr>
          <w:rFonts w:ascii="Calibri" w:hAnsi="Calibri" w:cs="Calibri"/>
        </w:rPr>
        <w:t>Zadavatel může vyloučit účastníka zadávacího řízení, je-li podíl hodnoty dodávek, včetně programového vybavení používaného v zařízeních telekomunikačních sítí, původem ze států, s nimiž Evropská unie neuzavřela dohodu zajišťující srovnatelný a účinný přístup pro dodavatele z Evropské unie na trhy těchto zemí, určený přímo použitelným předpisem Evropské unie, vyšší než 50 % z celkové hodnoty nabízených dodávek. To neplatí,</w:t>
      </w:r>
      <w:r w:rsidR="00D64140">
        <w:rPr>
          <w:rFonts w:ascii="Calibri" w:hAnsi="Calibri" w:cs="Calibri"/>
        </w:rPr>
        <w:t xml:space="preserve"> </w:t>
      </w:r>
      <w:r w:rsidRPr="00D64140">
        <w:rPr>
          <w:rFonts w:ascii="Calibri" w:hAnsi="Calibri" w:cs="Calibri"/>
        </w:rPr>
        <w:t>pokud vyhlášená mezinárodní smlouva uzavřená Českou republikou stanoví jinak.</w:t>
      </w:r>
    </w:p>
    <w:p w14:paraId="21CDFD3B" w14:textId="0F1FE749" w:rsidR="009A7703" w:rsidRDefault="009A7703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623967">
        <w:rPr>
          <w:rFonts w:ascii="Calibri" w:hAnsi="Calibri" w:cs="Calibri"/>
        </w:rPr>
        <w:t xml:space="preserve">Je-li více nabídek z hlediska hodnotících kritérií rovnocenných, zadavatel upřednostní tu nabídku, kterou nemůže odmítnout podle odstavce </w:t>
      </w:r>
      <w:r w:rsidR="00301BC3">
        <w:rPr>
          <w:rFonts w:ascii="Calibri" w:hAnsi="Calibri" w:cs="Calibri"/>
        </w:rPr>
        <w:t>a) výše</w:t>
      </w:r>
      <w:r w:rsidRPr="00623967">
        <w:rPr>
          <w:rFonts w:ascii="Calibri" w:hAnsi="Calibri" w:cs="Calibri"/>
        </w:rPr>
        <w:t>. Nabídková cena takové nabídky se pro účely tohoto ustanovení považuje za rovnocennou, jestliže cenový rozdíl není vyšší než 3 %.</w:t>
      </w:r>
    </w:p>
    <w:p w14:paraId="3414B2EA" w14:textId="48D8DF49" w:rsidR="009A7703" w:rsidRDefault="00D051DE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051DE">
        <w:rPr>
          <w:rFonts w:ascii="Calibri" w:hAnsi="Calibri" w:cs="Calibri"/>
        </w:rPr>
        <w:t xml:space="preserve">Odstavec </w:t>
      </w:r>
      <w:r w:rsidR="00301BC3">
        <w:rPr>
          <w:rFonts w:ascii="Calibri" w:hAnsi="Calibri" w:cs="Calibri"/>
        </w:rPr>
        <w:t>b)</w:t>
      </w:r>
      <w:r w:rsidRPr="00D051DE">
        <w:rPr>
          <w:rFonts w:ascii="Calibri" w:hAnsi="Calibri" w:cs="Calibri"/>
        </w:rPr>
        <w:t xml:space="preserve"> </w:t>
      </w:r>
      <w:r w:rsidR="00C36086">
        <w:rPr>
          <w:rFonts w:ascii="Calibri" w:hAnsi="Calibri" w:cs="Calibri"/>
        </w:rPr>
        <w:t xml:space="preserve">výše </w:t>
      </w:r>
      <w:r w:rsidRPr="00D051DE">
        <w:rPr>
          <w:rFonts w:ascii="Calibri" w:hAnsi="Calibri" w:cs="Calibri"/>
        </w:rPr>
        <w:t>zadavatel nemusí použít, pokud by v jeho důsledku byl nucen pořizovat zařízení s odlišnými technickými parametry, než jsou parametry jeho stávajícího zařízení, což by mělo za následek neslučitelnost nebo technické obtíže při provozu a údržbě nebo nepřiměřené náklady</w:t>
      </w:r>
      <w:r>
        <w:rPr>
          <w:rFonts w:ascii="Calibri" w:hAnsi="Calibri" w:cs="Calibri"/>
        </w:rPr>
        <w:t>.</w:t>
      </w:r>
    </w:p>
    <w:p w14:paraId="134AE0F1" w14:textId="18C3E5D2" w:rsidR="00606AE7" w:rsidRDefault="00D051DE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051DE">
        <w:rPr>
          <w:rFonts w:ascii="Calibri" w:hAnsi="Calibri" w:cs="Calibri"/>
        </w:rPr>
        <w:t xml:space="preserve">Do podílu dodávek původem ze států uvedených v odstavci </w:t>
      </w:r>
      <w:r w:rsidR="00C36086">
        <w:rPr>
          <w:rFonts w:ascii="Calibri" w:hAnsi="Calibri" w:cs="Calibri"/>
        </w:rPr>
        <w:t>a) výše</w:t>
      </w:r>
      <w:r w:rsidRPr="00D051DE">
        <w:rPr>
          <w:rFonts w:ascii="Calibri" w:hAnsi="Calibri" w:cs="Calibri"/>
        </w:rPr>
        <w:t xml:space="preserve"> se nezahrnují dodávky ze států, na které byla rozhodnutím Rady Evropské unie rozšířena oblast působnosti směrnice Evropského parlamentu a Rady 2014/25/EU ze dne 26. února 2014 o zadávání zakázek subjekty působícími v odvětví vodního hospodářství, energetiky, dopravy a poštovních služeb a o zrušení směrnice 2004/17/ES</w:t>
      </w:r>
      <w:r w:rsidR="005712BB">
        <w:rPr>
          <w:rFonts w:ascii="Calibri" w:hAnsi="Calibri" w:cs="Calibri"/>
        </w:rPr>
        <w:t>.</w:t>
      </w:r>
    </w:p>
    <w:p w14:paraId="2E545A25" w14:textId="2348A424" w:rsidR="00606AE7" w:rsidRPr="00387E26" w:rsidRDefault="00606AE7" w:rsidP="006578CF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6578CF">
        <w:rPr>
          <w:rFonts w:asciiTheme="minorHAnsi" w:hAnsiTheme="minorHAnsi" w:cstheme="minorHAnsi"/>
          <w:b/>
          <w:bCs/>
        </w:rPr>
        <w:t>Pravidla pro určování původu zboží</w:t>
      </w:r>
      <w:r w:rsidR="00E97775" w:rsidRPr="006578CF">
        <w:rPr>
          <w:rFonts w:asciiTheme="minorHAnsi" w:hAnsiTheme="minorHAnsi" w:cstheme="minorHAnsi"/>
          <w:b/>
          <w:bCs/>
        </w:rPr>
        <w:t xml:space="preserve"> (dodávek)</w:t>
      </w:r>
      <w:r w:rsidRPr="006578CF">
        <w:rPr>
          <w:rFonts w:asciiTheme="minorHAnsi" w:hAnsiTheme="minorHAnsi" w:cstheme="minorHAnsi"/>
          <w:b/>
          <w:bCs/>
        </w:rPr>
        <w:t xml:space="preserve"> </w:t>
      </w:r>
      <w:r w:rsidR="00794E7A" w:rsidRPr="006578CF">
        <w:rPr>
          <w:rFonts w:asciiTheme="minorHAnsi" w:hAnsiTheme="minorHAnsi" w:cstheme="minorHAnsi"/>
          <w:b/>
          <w:bCs/>
        </w:rPr>
        <w:t>budou zadavatelem vykládána dle dikce čl. 60 nařízení evropského parlamentu a rady (eu) č. 952/2013 ze dne 9. října 2013, kterým se stanoví celní kodex unie, a to takto</w:t>
      </w:r>
      <w:r w:rsidRPr="00387E26">
        <w:rPr>
          <w:rFonts w:asciiTheme="minorHAnsi" w:hAnsiTheme="minorHAnsi" w:cstheme="minorHAnsi"/>
          <w:b/>
          <w:bCs/>
        </w:rPr>
        <w:t>:</w:t>
      </w:r>
    </w:p>
    <w:p w14:paraId="6F1E9946" w14:textId="03C56B9A" w:rsidR="00606AE7" w:rsidRDefault="00606AE7" w:rsidP="00835EC0">
      <w:pPr>
        <w:pStyle w:val="Odstavecseseznamem"/>
        <w:numPr>
          <w:ilvl w:val="1"/>
          <w:numId w:val="3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zboží zcela získané v jedné zemi nebo na jediném území se považuje za zboží pocházející z této země nebo z tohoto území a</w:t>
      </w:r>
    </w:p>
    <w:p w14:paraId="5F29C11F" w14:textId="3734E595" w:rsidR="00606AE7" w:rsidRPr="006578CF" w:rsidRDefault="00606AE7" w:rsidP="00835EC0">
      <w:pPr>
        <w:pStyle w:val="Odstavecseseznamem"/>
        <w:numPr>
          <w:ilvl w:val="1"/>
          <w:numId w:val="3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zboží na jehož výrobě se podílí více než jedna země nebo jedno území, se považuje za zboží pocházející ze země nebo území, kde došlo k poslednímu podstatnému hospodářsky odůvodněnému zpracování nebo opracování, které bylo provedeno v podnicích k tomu vybavených a které vyústilo v nový výrobek nebo představuje důležitý stupeň výroby.</w:t>
      </w:r>
    </w:p>
    <w:tbl>
      <w:tblPr>
        <w:tblpPr w:leftFromText="141" w:rightFromText="141" w:vertAnchor="text" w:horzAnchor="margin" w:tblpY="389"/>
        <w:tblW w:w="9212" w:type="dxa"/>
        <w:tblLayout w:type="fixed"/>
        <w:tblLook w:val="00A0" w:firstRow="1" w:lastRow="0" w:firstColumn="1" w:lastColumn="0" w:noHBand="0" w:noVBand="0"/>
      </w:tblPr>
      <w:tblGrid>
        <w:gridCol w:w="4644"/>
        <w:gridCol w:w="4568"/>
      </w:tblGrid>
      <w:tr w:rsidR="00913E12" w14:paraId="42B13705" w14:textId="77777777" w:rsidTr="00F6208A">
        <w:tc>
          <w:tcPr>
            <w:tcW w:w="4644" w:type="dxa"/>
          </w:tcPr>
          <w:p w14:paraId="42B13703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Název:</w:t>
            </w:r>
          </w:p>
        </w:tc>
        <w:tc>
          <w:tcPr>
            <w:tcW w:w="4568" w:type="dxa"/>
          </w:tcPr>
          <w:p w14:paraId="42B13704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Dopravní podnik Ostrava a.s.</w:t>
            </w:r>
          </w:p>
        </w:tc>
      </w:tr>
      <w:tr w:rsidR="00913E12" w14:paraId="42B13708" w14:textId="77777777" w:rsidTr="00F6208A">
        <w:tc>
          <w:tcPr>
            <w:tcW w:w="4644" w:type="dxa"/>
          </w:tcPr>
          <w:p w14:paraId="42B1370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 (příp. doručovací adresa):</w:t>
            </w:r>
          </w:p>
        </w:tc>
        <w:tc>
          <w:tcPr>
            <w:tcW w:w="4568" w:type="dxa"/>
          </w:tcPr>
          <w:p w14:paraId="42B13707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Poděbradova 494/2 702 00 Ostrava – Moravská Ostrava</w:t>
            </w:r>
          </w:p>
        </w:tc>
      </w:tr>
      <w:tr w:rsidR="00913E12" w14:paraId="42B1370B" w14:textId="77777777" w:rsidTr="00F6208A">
        <w:tc>
          <w:tcPr>
            <w:tcW w:w="4644" w:type="dxa"/>
          </w:tcPr>
          <w:p w14:paraId="42B1370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568" w:type="dxa"/>
          </w:tcPr>
          <w:p w14:paraId="42B1370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61974757</w:t>
            </w:r>
          </w:p>
        </w:tc>
      </w:tr>
      <w:tr w:rsidR="00913E12" w14:paraId="42B1370E" w14:textId="77777777" w:rsidTr="00F6208A">
        <w:tc>
          <w:tcPr>
            <w:tcW w:w="4644" w:type="dxa"/>
          </w:tcPr>
          <w:p w14:paraId="42B1370C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Kontaktní osoba zadavatele:</w:t>
            </w:r>
          </w:p>
        </w:tc>
        <w:tc>
          <w:tcPr>
            <w:tcW w:w="4568" w:type="dxa"/>
          </w:tcPr>
          <w:p w14:paraId="42B1370D" w14:textId="150D128A" w:rsidR="00F6208A" w:rsidRDefault="00F86EF8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Ing. Hana Kubátková</w:t>
            </w:r>
            <w:r w:rsidR="00F6208A">
              <w:rPr>
                <w:rFonts w:ascii="Calibri" w:hAnsi="Calibri" w:cs="Calibri"/>
                <w:b/>
              </w:rPr>
              <w:t>, specialista nákupu</w:t>
            </w:r>
          </w:p>
        </w:tc>
      </w:tr>
      <w:tr w:rsidR="00913E12" w14:paraId="42B13711" w14:textId="77777777" w:rsidTr="00F6208A">
        <w:tc>
          <w:tcPr>
            <w:tcW w:w="4644" w:type="dxa"/>
          </w:tcPr>
          <w:p w14:paraId="42B1370F" w14:textId="77777777" w:rsidR="00F6208A" w:rsidRPr="002B4261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2B4261">
              <w:rPr>
                <w:rFonts w:ascii="Calibri" w:hAnsi="Calibri" w:cs="Calibri"/>
              </w:rPr>
              <w:t>Profil zadavatele:</w:t>
            </w:r>
          </w:p>
        </w:tc>
        <w:tc>
          <w:tcPr>
            <w:tcW w:w="4568" w:type="dxa"/>
          </w:tcPr>
          <w:p w14:paraId="42B13710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hyperlink r:id="rId8" w:tgtFrame="_blank" w:history="1">
              <w:r w:rsidRPr="002B4261">
                <w:rPr>
                  <w:rFonts w:ascii="Calibri" w:hAnsi="Calibri" w:cs="Calibri"/>
                  <w:b/>
                </w:rPr>
                <w:t>https://profily.proebiz.com/profile/61974757</w:t>
              </w:r>
            </w:hyperlink>
          </w:p>
        </w:tc>
      </w:tr>
    </w:tbl>
    <w:p w14:paraId="42B13715" w14:textId="77777777" w:rsidR="00F6208A" w:rsidRPr="006922F6" w:rsidRDefault="00F6208A" w:rsidP="00F6208A">
      <w:pPr>
        <w:ind w:left="720"/>
        <w:outlineLvl w:val="1"/>
        <w:rPr>
          <w:rFonts w:ascii="Calibri" w:hAnsi="Calibri" w:cs="Calibri"/>
          <w:b/>
          <w:bCs/>
        </w:rPr>
      </w:pPr>
      <w:r w:rsidRPr="006922F6">
        <w:rPr>
          <w:rFonts w:ascii="Calibri" w:hAnsi="Calibri" w:cs="Calibri"/>
          <w:b/>
          <w:bCs/>
        </w:rPr>
        <w:t>Identifikační údaje zadavatele</w:t>
      </w:r>
      <w:bookmarkEnd w:id="2"/>
      <w:bookmarkEnd w:id="3"/>
      <w:bookmarkEnd w:id="4"/>
      <w:bookmarkEnd w:id="5"/>
      <w:r w:rsidRPr="006922F6">
        <w:rPr>
          <w:rFonts w:ascii="Calibri" w:hAnsi="Calibri" w:cs="Calibri"/>
          <w:b/>
          <w:bCs/>
        </w:rPr>
        <w:t>:</w:t>
      </w:r>
    </w:p>
    <w:p w14:paraId="42B13716" w14:textId="77777777" w:rsidR="00F6208A" w:rsidRDefault="00F6208A" w:rsidP="00F6208A">
      <w:pPr>
        <w:spacing w:before="120"/>
        <w:ind w:left="720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  <w:r w:rsidRPr="006922F6">
        <w:rPr>
          <w:rFonts w:ascii="Calibri" w:hAnsi="Calibri" w:cs="Calibri"/>
          <w:b/>
          <w:bCs/>
        </w:rPr>
        <w:t xml:space="preserve">Identifikační údaje osoby zastupující zadavatele dle § </w:t>
      </w:r>
      <w:r>
        <w:rPr>
          <w:rFonts w:ascii="Calibri" w:hAnsi="Calibri" w:cs="Calibri"/>
          <w:b/>
          <w:bCs/>
        </w:rPr>
        <w:t>43</w:t>
      </w:r>
      <w:r w:rsidRPr="006922F6">
        <w:rPr>
          <w:rFonts w:ascii="Calibri" w:hAnsi="Calibri" w:cs="Calibri"/>
          <w:b/>
          <w:bCs/>
        </w:rPr>
        <w:t xml:space="preserve"> zákona:</w:t>
      </w:r>
    </w:p>
    <w:tbl>
      <w:tblPr>
        <w:tblpPr w:leftFromText="141" w:rightFromText="141" w:vertAnchor="text" w:horzAnchor="margin" w:tblpY="33"/>
        <w:tblW w:w="0" w:type="auto"/>
        <w:tblLook w:val="00A0" w:firstRow="1" w:lastRow="0" w:firstColumn="1" w:lastColumn="0" w:noHBand="0" w:noVBand="0"/>
      </w:tblPr>
      <w:tblGrid>
        <w:gridCol w:w="4527"/>
        <w:gridCol w:w="4543"/>
      </w:tblGrid>
      <w:tr w:rsidR="00913E12" w:rsidRPr="002C5533" w14:paraId="42B13719" w14:textId="77777777" w:rsidTr="00F6208A">
        <w:tc>
          <w:tcPr>
            <w:tcW w:w="4606" w:type="dxa"/>
          </w:tcPr>
          <w:p w14:paraId="42B13717" w14:textId="3FBA3BF2" w:rsidR="00F6208A" w:rsidRPr="006922F6" w:rsidRDefault="00AC12B1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="00F6208A"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606" w:type="dxa"/>
          </w:tcPr>
          <w:p w14:paraId="42B13718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Advokátní kancelář Brož, Sedlatý s.r.o.</w:t>
            </w:r>
          </w:p>
        </w:tc>
      </w:tr>
      <w:tr w:rsidR="00913E12" w:rsidRPr="002C5533" w14:paraId="42B1371C" w14:textId="77777777" w:rsidTr="00F6208A">
        <w:tc>
          <w:tcPr>
            <w:tcW w:w="4606" w:type="dxa"/>
          </w:tcPr>
          <w:p w14:paraId="42B1371A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Sídlo:</w:t>
            </w:r>
          </w:p>
        </w:tc>
        <w:tc>
          <w:tcPr>
            <w:tcW w:w="4606" w:type="dxa"/>
          </w:tcPr>
          <w:p w14:paraId="42B1371B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Vinohradská 2828/151, 130 00 Praha 3</w:t>
            </w:r>
          </w:p>
        </w:tc>
      </w:tr>
      <w:tr w:rsidR="00913E12" w:rsidRPr="002C5533" w14:paraId="42B1371F" w14:textId="77777777" w:rsidTr="00F6208A">
        <w:tc>
          <w:tcPr>
            <w:tcW w:w="4606" w:type="dxa"/>
          </w:tcPr>
          <w:p w14:paraId="42B1371D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606" w:type="dxa"/>
          </w:tcPr>
          <w:p w14:paraId="42B1371E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248 27 452</w:t>
            </w:r>
          </w:p>
        </w:tc>
      </w:tr>
      <w:tr w:rsidR="00913E12" w:rsidRPr="002C5533" w14:paraId="42B13722" w14:textId="77777777" w:rsidTr="00F6208A">
        <w:tc>
          <w:tcPr>
            <w:tcW w:w="4606" w:type="dxa"/>
          </w:tcPr>
          <w:p w14:paraId="42B13720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Zapsaná:</w:t>
            </w:r>
          </w:p>
        </w:tc>
        <w:tc>
          <w:tcPr>
            <w:tcW w:w="4606" w:type="dxa"/>
          </w:tcPr>
          <w:p w14:paraId="42B13721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v obchodním rejstříku vedeném Městským soudem v Praze, oddíl C, vložka 178025</w:t>
            </w:r>
          </w:p>
        </w:tc>
      </w:tr>
      <w:tr w:rsidR="00913E12" w:rsidRPr="002C5533" w14:paraId="42B13726" w14:textId="77777777" w:rsidTr="00F6208A">
        <w:tc>
          <w:tcPr>
            <w:tcW w:w="4606" w:type="dxa"/>
          </w:tcPr>
          <w:p w14:paraId="42B13723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 xml:space="preserve">Osoba </w:t>
            </w:r>
            <w:r>
              <w:rPr>
                <w:rFonts w:ascii="Calibri" w:hAnsi="Calibri" w:cs="Calibri"/>
              </w:rPr>
              <w:t>zastupující</w:t>
            </w:r>
            <w:r w:rsidRPr="006922F6">
              <w:rPr>
                <w:rFonts w:ascii="Calibri" w:hAnsi="Calibri" w:cs="Calibri"/>
              </w:rPr>
              <w:t xml:space="preserve"> osobu zastupující zadavatele:</w:t>
            </w:r>
          </w:p>
        </w:tc>
        <w:tc>
          <w:tcPr>
            <w:tcW w:w="4606" w:type="dxa"/>
          </w:tcPr>
          <w:p w14:paraId="42B13724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  <w:p w14:paraId="42B13725" w14:textId="7119CD7A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JUDr. Jiří Brož</w:t>
            </w:r>
            <w:r w:rsidR="00DE645F">
              <w:rPr>
                <w:rFonts w:ascii="Calibri" w:hAnsi="Calibri" w:cs="Calibri"/>
                <w:b/>
              </w:rPr>
              <w:t>, LL.M.</w:t>
            </w:r>
            <w:r w:rsidRPr="008B7B60">
              <w:rPr>
                <w:rFonts w:ascii="Calibri" w:hAnsi="Calibri" w:cs="Calibri"/>
                <w:b/>
              </w:rPr>
              <w:t>, jednatel</w:t>
            </w:r>
          </w:p>
        </w:tc>
      </w:tr>
      <w:tr w:rsidR="00913E12" w:rsidRPr="002C5533" w14:paraId="42B13731" w14:textId="77777777" w:rsidTr="00F6208A">
        <w:tc>
          <w:tcPr>
            <w:tcW w:w="4606" w:type="dxa"/>
          </w:tcPr>
          <w:p w14:paraId="42B13727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Telefon, fax, e-mail</w:t>
            </w:r>
            <w:r>
              <w:rPr>
                <w:rFonts w:ascii="Calibri" w:hAnsi="Calibri" w:cs="Calibri"/>
              </w:rPr>
              <w:t>, ID datové schránky</w:t>
            </w:r>
            <w:r w:rsidRPr="006922F6">
              <w:rPr>
                <w:rFonts w:ascii="Calibri" w:hAnsi="Calibri" w:cs="Calibri"/>
              </w:rPr>
              <w:t>:</w:t>
            </w:r>
          </w:p>
          <w:p w14:paraId="42B13728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9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A" w14:textId="77777777" w:rsidR="00F6208A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B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Kontaktní osoba:</w:t>
            </w:r>
          </w:p>
        </w:tc>
        <w:tc>
          <w:tcPr>
            <w:tcW w:w="4606" w:type="dxa"/>
          </w:tcPr>
          <w:p w14:paraId="42B1372C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Tel.: +420 246 028 028</w:t>
            </w:r>
          </w:p>
          <w:p w14:paraId="42B1372D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Fax.: +420 246 028 029</w:t>
            </w:r>
          </w:p>
          <w:p w14:paraId="42B1372E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info@broz-sedlaty.cz</w:t>
            </w:r>
          </w:p>
          <w:p w14:paraId="42B1372F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w5mzh57</w:t>
            </w:r>
          </w:p>
          <w:p w14:paraId="42B13730" w14:textId="5DF38D31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JUDr. Jiří Brož,</w:t>
            </w:r>
            <w:r w:rsidR="00DE645F">
              <w:rPr>
                <w:rFonts w:ascii="Calibri" w:hAnsi="Calibri" w:cs="Calibri"/>
                <w:b/>
              </w:rPr>
              <w:t xml:space="preserve"> LL.M.,</w:t>
            </w:r>
            <w:r w:rsidRPr="008B7B60">
              <w:rPr>
                <w:rFonts w:ascii="Calibri" w:hAnsi="Calibri" w:cs="Calibri"/>
                <w:b/>
              </w:rPr>
              <w:t xml:space="preserve"> jednatel</w:t>
            </w:r>
          </w:p>
        </w:tc>
      </w:tr>
    </w:tbl>
    <w:p w14:paraId="42B13733" w14:textId="77777777" w:rsidR="00F6208A" w:rsidRPr="006922F6" w:rsidRDefault="00F6208A" w:rsidP="00F07CF0">
      <w:pPr>
        <w:tabs>
          <w:tab w:val="left" w:pos="0"/>
        </w:tabs>
        <w:spacing w:before="120" w:after="120"/>
        <w:jc w:val="both"/>
        <w:rPr>
          <w:rFonts w:ascii="Calibri" w:hAnsi="Calibri" w:cs="Calibri"/>
        </w:rPr>
      </w:pPr>
      <w:r w:rsidRPr="006922F6">
        <w:rPr>
          <w:rFonts w:ascii="Calibri" w:hAnsi="Calibri" w:cs="Calibri"/>
        </w:rPr>
        <w:t xml:space="preserve">Zástupce zadavatele pro zadání </w:t>
      </w:r>
      <w:r>
        <w:rPr>
          <w:rFonts w:ascii="Calibri" w:hAnsi="Calibri" w:cs="Calibri"/>
        </w:rPr>
        <w:t xml:space="preserve">sektorové </w:t>
      </w:r>
      <w:r w:rsidRPr="006922F6">
        <w:rPr>
          <w:rFonts w:ascii="Calibri" w:hAnsi="Calibri" w:cs="Calibri"/>
        </w:rPr>
        <w:t>veřejné zakázky</w:t>
      </w:r>
      <w:r>
        <w:rPr>
          <w:rFonts w:ascii="Calibri" w:hAnsi="Calibri" w:cs="Calibri"/>
        </w:rPr>
        <w:t xml:space="preserve"> ve smyslu ustanovení § 43 zákona (dále jen „Zástupce zadavatele“)</w:t>
      </w:r>
      <w:r w:rsidRPr="006922F6">
        <w:rPr>
          <w:rFonts w:ascii="Calibri" w:hAnsi="Calibri" w:cs="Calibri"/>
        </w:rPr>
        <w:t xml:space="preserve"> je zmocněn zadavatelem k výkonu zadavatelských činností, tj. je zmocněn k veškerým úkonům souvisejícím se zajištěním průběhu zadávacího řízení s výjimkou </w:t>
      </w:r>
      <w:r>
        <w:rPr>
          <w:rFonts w:ascii="Calibri" w:hAnsi="Calibri" w:cs="Calibri"/>
        </w:rPr>
        <w:t>provedení výběru dodavatele, vyloučení účastníka zadávacího řízení, zrušení zadávacího řízení, nebo rozhodnutí o námitkách.</w:t>
      </w:r>
      <w:r w:rsidRPr="006922F6">
        <w:rPr>
          <w:rFonts w:ascii="Calibri" w:hAnsi="Calibri" w:cs="Calibri"/>
        </w:rPr>
        <w:t xml:space="preserve"> Veškerou korespondenci ve věci zadání </w:t>
      </w:r>
      <w:r>
        <w:rPr>
          <w:rFonts w:ascii="Calibri" w:hAnsi="Calibri" w:cs="Calibri"/>
        </w:rPr>
        <w:t xml:space="preserve">sektorové </w:t>
      </w:r>
      <w:r w:rsidRPr="006922F6">
        <w:rPr>
          <w:rFonts w:ascii="Calibri" w:hAnsi="Calibri" w:cs="Calibri"/>
        </w:rPr>
        <w:t xml:space="preserve">veřejné zakázky musí </w:t>
      </w:r>
      <w:r>
        <w:rPr>
          <w:rFonts w:ascii="Calibri" w:hAnsi="Calibri" w:cs="Calibri"/>
        </w:rPr>
        <w:t>dodavatel</w:t>
      </w:r>
      <w:r w:rsidRPr="006922F6">
        <w:rPr>
          <w:rFonts w:ascii="Calibri" w:hAnsi="Calibri" w:cs="Calibri"/>
        </w:rPr>
        <w:t xml:space="preserve"> adresovat </w:t>
      </w:r>
      <w:r>
        <w:rPr>
          <w:rFonts w:ascii="Calibri" w:hAnsi="Calibri" w:cs="Calibri"/>
        </w:rPr>
        <w:t>Z</w:t>
      </w:r>
      <w:r w:rsidRPr="006922F6">
        <w:rPr>
          <w:rFonts w:ascii="Calibri" w:hAnsi="Calibri" w:cs="Calibri"/>
        </w:rPr>
        <w:t>ástupci zadavatele</w:t>
      </w:r>
      <w:r>
        <w:rPr>
          <w:rFonts w:ascii="Calibri" w:hAnsi="Calibri" w:cs="Calibri"/>
        </w:rPr>
        <w:t>, popř. prostřednictvím elektronického nástroje zadavatele (viz tato zadávací dokumentace)</w:t>
      </w:r>
      <w:r w:rsidRPr="006922F6">
        <w:rPr>
          <w:rFonts w:ascii="Calibri" w:hAnsi="Calibri" w:cs="Calibri"/>
        </w:rPr>
        <w:t>.</w:t>
      </w:r>
    </w:p>
    <w:p w14:paraId="42B13734" w14:textId="77777777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6922F6">
        <w:rPr>
          <w:rFonts w:ascii="Calibri" w:hAnsi="Calibri" w:cs="Calibri"/>
        </w:rPr>
        <w:t>Zástupce</w:t>
      </w:r>
      <w:r>
        <w:rPr>
          <w:rFonts w:ascii="Calibri" w:hAnsi="Calibri" w:cs="Calibri"/>
        </w:rPr>
        <w:t xml:space="preserve"> zadavatele, jakož i jednotlivé osoby zastupující Zástupce zadavatele ve věci sektorové veřejné zakázky,</w:t>
      </w:r>
      <w:r w:rsidRPr="006922F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nejsou ve střetu zájmu ve smyslu ustanovení § 44 zákona</w:t>
      </w:r>
      <w:r w:rsidRPr="006922F6">
        <w:rPr>
          <w:rFonts w:ascii="Calibri" w:hAnsi="Calibri" w:cs="Calibri"/>
        </w:rPr>
        <w:t>.</w:t>
      </w:r>
    </w:p>
    <w:p w14:paraId="42B13735" w14:textId="77777777" w:rsidR="00F6208A" w:rsidRDefault="00F6208A" w:rsidP="002D1D07">
      <w:pPr>
        <w:jc w:val="both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Identifikační údaje osob, které zpracovaly část zadávací dokumentace a specifikace zpracované části zadávací dokumentace</w:t>
      </w:r>
      <w:r w:rsidRPr="006922F6">
        <w:rPr>
          <w:rFonts w:ascii="Calibri" w:hAnsi="Calibri" w:cs="Calibri"/>
          <w:b/>
          <w:bCs/>
        </w:rPr>
        <w:t>:</w:t>
      </w:r>
    </w:p>
    <w:tbl>
      <w:tblPr>
        <w:tblpPr w:leftFromText="141" w:rightFromText="141" w:vertAnchor="text" w:horzAnchor="margin" w:tblpY="33"/>
        <w:tblW w:w="9072" w:type="dxa"/>
        <w:tblLook w:val="00A0" w:firstRow="1" w:lastRow="0" w:firstColumn="1" w:lastColumn="0" w:noHBand="0" w:noVBand="0"/>
      </w:tblPr>
      <w:tblGrid>
        <w:gridCol w:w="4584"/>
        <w:gridCol w:w="4488"/>
      </w:tblGrid>
      <w:tr w:rsidR="00913E12" w14:paraId="42B13738" w14:textId="77777777" w:rsidTr="00F6208A">
        <w:tc>
          <w:tcPr>
            <w:tcW w:w="4584" w:type="dxa"/>
          </w:tcPr>
          <w:p w14:paraId="42B13736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Název:</w:t>
            </w:r>
          </w:p>
        </w:tc>
        <w:tc>
          <w:tcPr>
            <w:tcW w:w="4488" w:type="dxa"/>
          </w:tcPr>
          <w:p w14:paraId="42B13737" w14:textId="0EA7D931" w:rsidR="00F6208A" w:rsidRPr="008765E7" w:rsidRDefault="00211C3B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PROEBIZ s.r.o.</w:t>
            </w:r>
          </w:p>
        </w:tc>
      </w:tr>
      <w:tr w:rsidR="00913E12" w14:paraId="42B1373B" w14:textId="77777777" w:rsidTr="00F6208A">
        <w:tc>
          <w:tcPr>
            <w:tcW w:w="4584" w:type="dxa"/>
          </w:tcPr>
          <w:p w14:paraId="42B13739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Sídlo:</w:t>
            </w:r>
          </w:p>
        </w:tc>
        <w:tc>
          <w:tcPr>
            <w:tcW w:w="4488" w:type="dxa"/>
          </w:tcPr>
          <w:p w14:paraId="42B1373A" w14:textId="77777777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Masarykovo nám. 52/33, 702 00 Ostrava – Moravská   Ostrava</w:t>
            </w:r>
          </w:p>
        </w:tc>
      </w:tr>
      <w:tr w:rsidR="00913E12" w14:paraId="42B1373E" w14:textId="77777777" w:rsidTr="00F6208A">
        <w:tc>
          <w:tcPr>
            <w:tcW w:w="4584" w:type="dxa"/>
          </w:tcPr>
          <w:p w14:paraId="42B1373C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IČ:</w:t>
            </w:r>
          </w:p>
        </w:tc>
        <w:tc>
          <w:tcPr>
            <w:tcW w:w="4488" w:type="dxa"/>
          </w:tcPr>
          <w:p w14:paraId="42B1373D" w14:textId="77777777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64616398</w:t>
            </w:r>
          </w:p>
        </w:tc>
      </w:tr>
      <w:tr w:rsidR="00913E12" w14:paraId="42B13741" w14:textId="77777777" w:rsidTr="00F6208A">
        <w:tc>
          <w:tcPr>
            <w:tcW w:w="4584" w:type="dxa"/>
          </w:tcPr>
          <w:p w14:paraId="42B1373F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Specifikace zpracované části zadávací dokumentace:</w:t>
            </w:r>
          </w:p>
        </w:tc>
        <w:tc>
          <w:tcPr>
            <w:tcW w:w="4488" w:type="dxa"/>
          </w:tcPr>
          <w:p w14:paraId="42B13740" w14:textId="2AD4F676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 xml:space="preserve">Zpracování požadavků na elektronickou komunikaci - příloha č. </w:t>
            </w:r>
            <w:r w:rsidR="008B5F41">
              <w:rPr>
                <w:rFonts w:ascii="Calibri" w:hAnsi="Calibri" w:cs="Calibri"/>
                <w:b/>
              </w:rPr>
              <w:t>9</w:t>
            </w:r>
            <w:r w:rsidRPr="008765E7">
              <w:rPr>
                <w:rFonts w:ascii="Calibri" w:hAnsi="Calibri" w:cs="Calibri"/>
                <w:b/>
              </w:rPr>
              <w:t xml:space="preserve"> zadávací dokumentace.</w:t>
            </w:r>
          </w:p>
        </w:tc>
      </w:tr>
    </w:tbl>
    <w:p w14:paraId="6FAB5257" w14:textId="70664063" w:rsidR="001430AD" w:rsidRPr="00F07CF0" w:rsidRDefault="001430AD" w:rsidP="000576BE">
      <w:pPr>
        <w:spacing w:after="120"/>
        <w:jc w:val="both"/>
        <w:outlineLvl w:val="1"/>
        <w:rPr>
          <w:rFonts w:ascii="Calibri" w:hAnsi="Calibri" w:cs="Calibri"/>
          <w:b/>
          <w:bCs/>
        </w:rPr>
      </w:pPr>
      <w:r w:rsidRPr="00F07CF0">
        <w:rPr>
          <w:rFonts w:ascii="Calibri" w:hAnsi="Calibri" w:cs="Calibri"/>
          <w:b/>
          <w:bCs/>
        </w:rPr>
        <w:t xml:space="preserve">Předběžné tržní konzultace </w:t>
      </w:r>
    </w:p>
    <w:p w14:paraId="4CCD3870" w14:textId="335FFC0C" w:rsidR="00372CC2" w:rsidRDefault="007120A4" w:rsidP="002338B0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Zadavatel ne</w:t>
      </w:r>
      <w:r w:rsidR="00633B7C">
        <w:rPr>
          <w:rFonts w:ascii="Calibri" w:hAnsi="Calibri" w:cs="Calibri"/>
        </w:rPr>
        <w:t>vedl</w:t>
      </w:r>
      <w:r>
        <w:rPr>
          <w:rFonts w:ascii="Calibri" w:hAnsi="Calibri" w:cs="Calibri"/>
        </w:rPr>
        <w:t xml:space="preserve"> předběžné tržní konzultace ve smyslu § </w:t>
      </w:r>
      <w:r w:rsidR="00486223">
        <w:rPr>
          <w:rFonts w:ascii="Calibri" w:hAnsi="Calibri" w:cs="Calibri"/>
        </w:rPr>
        <w:t xml:space="preserve">33 </w:t>
      </w:r>
      <w:r w:rsidR="00633B7C">
        <w:rPr>
          <w:rFonts w:ascii="Calibri" w:hAnsi="Calibri" w:cs="Calibri"/>
        </w:rPr>
        <w:t>zákona.</w:t>
      </w:r>
    </w:p>
    <w:p w14:paraId="13D77172" w14:textId="77777777" w:rsidR="002D1D07" w:rsidRPr="009A0C15" w:rsidRDefault="002D1D07" w:rsidP="002338B0">
      <w:pPr>
        <w:spacing w:after="12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44" w14:textId="77777777" w:rsidTr="00526BAC">
        <w:tc>
          <w:tcPr>
            <w:tcW w:w="9060" w:type="dxa"/>
            <w:shd w:val="pct12" w:color="auto" w:fill="auto"/>
          </w:tcPr>
          <w:p w14:paraId="42B13743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>Informace o zadávacím řízení</w:t>
            </w:r>
          </w:p>
        </w:tc>
      </w:tr>
    </w:tbl>
    <w:p w14:paraId="42B13745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tbl>
      <w:tblPr>
        <w:tblW w:w="9185" w:type="dxa"/>
        <w:tblLayout w:type="fixed"/>
        <w:tblLook w:val="00A0" w:firstRow="1" w:lastRow="0" w:firstColumn="1" w:lastColumn="0" w:noHBand="0" w:noVBand="0"/>
      </w:tblPr>
      <w:tblGrid>
        <w:gridCol w:w="4361"/>
        <w:gridCol w:w="1417"/>
        <w:gridCol w:w="3407"/>
      </w:tblGrid>
      <w:tr w:rsidR="00913E12" w:rsidRPr="000E6C34" w14:paraId="42B13748" w14:textId="77777777" w:rsidTr="00264240">
        <w:trPr>
          <w:trHeight w:val="104"/>
        </w:trPr>
        <w:tc>
          <w:tcPr>
            <w:tcW w:w="4361" w:type="dxa"/>
            <w:vAlign w:val="center"/>
          </w:tcPr>
          <w:p w14:paraId="42B13746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Název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47" w14:textId="3CCCDA1E" w:rsidR="00F6208A" w:rsidRPr="000E6C34" w:rsidRDefault="00F6208A" w:rsidP="00186991">
            <w:pPr>
              <w:pStyle w:val="Zpat"/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„</w:t>
            </w:r>
            <w:r w:rsidR="00633B7C" w:rsidRPr="000E6C34">
              <w:rPr>
                <w:rFonts w:asciiTheme="minorHAnsi" w:hAnsiTheme="minorHAnsi" w:cstheme="minorHAnsi"/>
                <w:b/>
              </w:rPr>
              <w:t>Telematika 2025 – Řízení provozu MHD</w:t>
            </w:r>
            <w:r w:rsidRPr="000E6C34">
              <w:rPr>
                <w:rFonts w:asciiTheme="minorHAnsi" w:hAnsiTheme="minorHAnsi" w:cstheme="minorHAnsi"/>
                <w:b/>
              </w:rPr>
              <w:t>“</w:t>
            </w:r>
          </w:p>
        </w:tc>
      </w:tr>
      <w:tr w:rsidR="00913E12" w:rsidRPr="000E6C34" w14:paraId="42B1374B" w14:textId="77777777" w:rsidTr="00264240">
        <w:trPr>
          <w:trHeight w:val="107"/>
        </w:trPr>
        <w:tc>
          <w:tcPr>
            <w:tcW w:w="4361" w:type="dxa"/>
            <w:vAlign w:val="center"/>
          </w:tcPr>
          <w:p w14:paraId="42B13749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Druh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4A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Sektorová veřejná zakázka na dodávky</w:t>
            </w:r>
          </w:p>
        </w:tc>
      </w:tr>
      <w:tr w:rsidR="00913E12" w:rsidRPr="000E6C34" w14:paraId="42B1374E" w14:textId="77777777" w:rsidTr="00264240">
        <w:trPr>
          <w:trHeight w:val="107"/>
        </w:trPr>
        <w:tc>
          <w:tcPr>
            <w:tcW w:w="4361" w:type="dxa"/>
            <w:vAlign w:val="center"/>
          </w:tcPr>
          <w:p w14:paraId="42B1374C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Druh zadávacího řízení</w:t>
            </w:r>
          </w:p>
        </w:tc>
        <w:tc>
          <w:tcPr>
            <w:tcW w:w="4824" w:type="dxa"/>
            <w:gridSpan w:val="2"/>
            <w:vAlign w:val="center"/>
          </w:tcPr>
          <w:p w14:paraId="42B1374D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Otevřené řízení</w:t>
            </w:r>
          </w:p>
        </w:tc>
      </w:tr>
      <w:tr w:rsidR="00913E12" w:rsidRPr="000E6C34" w14:paraId="42B13751" w14:textId="77777777" w:rsidTr="00264240">
        <w:trPr>
          <w:trHeight w:val="150"/>
        </w:trPr>
        <w:tc>
          <w:tcPr>
            <w:tcW w:w="4361" w:type="dxa"/>
            <w:vAlign w:val="center"/>
          </w:tcPr>
          <w:p w14:paraId="42B1374F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Předpokládaná hodnota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50" w14:textId="5D8E3EB3" w:rsidR="00F6208A" w:rsidRPr="000E6C34" w:rsidRDefault="00271EB0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220</w:t>
            </w:r>
            <w:r w:rsidR="00264240">
              <w:rPr>
                <w:rFonts w:asciiTheme="minorHAnsi" w:hAnsiTheme="minorHAnsi" w:cstheme="minorHAnsi"/>
                <w:b/>
              </w:rPr>
              <w:t>.000.000</w:t>
            </w:r>
            <w:r w:rsidR="00F6208A" w:rsidRPr="000E6C34">
              <w:rPr>
                <w:rFonts w:asciiTheme="minorHAnsi" w:hAnsiTheme="minorHAnsi" w:cstheme="minorHAnsi"/>
                <w:b/>
              </w:rPr>
              <w:t>,- Kč bez DPH</w:t>
            </w:r>
          </w:p>
        </w:tc>
      </w:tr>
      <w:tr w:rsidR="00913E12" w:rsidRPr="000E6C34" w14:paraId="42B13754" w14:textId="77777777" w:rsidTr="00264240">
        <w:trPr>
          <w:trHeight w:val="104"/>
        </w:trPr>
        <w:tc>
          <w:tcPr>
            <w:tcW w:w="4361" w:type="dxa"/>
            <w:vAlign w:val="center"/>
          </w:tcPr>
          <w:p w14:paraId="42B13752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Počet vybraných dodavatelů</w:t>
            </w:r>
          </w:p>
        </w:tc>
        <w:tc>
          <w:tcPr>
            <w:tcW w:w="4824" w:type="dxa"/>
            <w:gridSpan w:val="2"/>
            <w:vAlign w:val="center"/>
          </w:tcPr>
          <w:p w14:paraId="42B13753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 xml:space="preserve">1 dodavatel </w:t>
            </w:r>
          </w:p>
        </w:tc>
      </w:tr>
      <w:tr w:rsidR="006848A1" w:rsidRPr="000E6C34" w14:paraId="42B13758" w14:textId="77777777" w:rsidTr="00264240">
        <w:trPr>
          <w:trHeight w:val="451"/>
        </w:trPr>
        <w:tc>
          <w:tcPr>
            <w:tcW w:w="4361" w:type="dxa"/>
            <w:vMerge w:val="restart"/>
            <w:vAlign w:val="center"/>
          </w:tcPr>
          <w:p w14:paraId="42B13755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Kód klasifikace předmětu sektorové veřejné zakázky</w:t>
            </w:r>
          </w:p>
        </w:tc>
        <w:tc>
          <w:tcPr>
            <w:tcW w:w="1417" w:type="dxa"/>
            <w:vAlign w:val="center"/>
          </w:tcPr>
          <w:p w14:paraId="42B13756" w14:textId="06D98AC7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48151000-1</w:t>
            </w:r>
          </w:p>
        </w:tc>
        <w:tc>
          <w:tcPr>
            <w:tcW w:w="3407" w:type="dxa"/>
            <w:vAlign w:val="center"/>
          </w:tcPr>
          <w:p w14:paraId="42B13757" w14:textId="5D0CDA4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Počítačové řídicí systémy</w:t>
            </w:r>
          </w:p>
        </w:tc>
      </w:tr>
      <w:tr w:rsidR="006848A1" w:rsidRPr="000E6C34" w14:paraId="41E8EC5B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45DC3E4E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2D4F1FD6" w14:textId="18EB06DC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32441300-9</w:t>
            </w:r>
          </w:p>
        </w:tc>
        <w:tc>
          <w:tcPr>
            <w:tcW w:w="3407" w:type="dxa"/>
            <w:vAlign w:val="center"/>
          </w:tcPr>
          <w:p w14:paraId="4F8524FD" w14:textId="7B9D0C5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Telematické systémy</w:t>
            </w:r>
          </w:p>
        </w:tc>
      </w:tr>
      <w:tr w:rsidR="006848A1" w:rsidRPr="000E6C34" w14:paraId="321A30D4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4C501115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36AC2F64" w14:textId="6FBB4F93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30210000-4</w:t>
            </w:r>
          </w:p>
        </w:tc>
        <w:tc>
          <w:tcPr>
            <w:tcW w:w="3407" w:type="dxa"/>
            <w:vAlign w:val="center"/>
          </w:tcPr>
          <w:p w14:paraId="06A2E43A" w14:textId="1AAFCD0F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Stroje na zpracování dat (technické vybavení)</w:t>
            </w:r>
          </w:p>
        </w:tc>
      </w:tr>
      <w:tr w:rsidR="006848A1" w:rsidRPr="000E6C34" w14:paraId="186AAFEE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004D0FF9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276A72D0" w14:textId="268699E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48813000-0</w:t>
            </w:r>
          </w:p>
        </w:tc>
        <w:tc>
          <w:tcPr>
            <w:tcW w:w="3407" w:type="dxa"/>
            <w:vAlign w:val="center"/>
          </w:tcPr>
          <w:p w14:paraId="39C3679C" w14:textId="03AC68AE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Informační systémy pro cestující</w:t>
            </w:r>
          </w:p>
        </w:tc>
      </w:tr>
      <w:tr w:rsidR="006848A1" w:rsidRPr="000E6C34" w14:paraId="7AC09239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64EDEA2E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163DC905" w14:textId="28596498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72222300-0</w:t>
            </w:r>
          </w:p>
        </w:tc>
        <w:tc>
          <w:tcPr>
            <w:tcW w:w="3407" w:type="dxa"/>
            <w:vAlign w:val="center"/>
          </w:tcPr>
          <w:p w14:paraId="5B558448" w14:textId="6ED69388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Služby informačních technologií</w:t>
            </w:r>
          </w:p>
        </w:tc>
      </w:tr>
      <w:tr w:rsidR="00913E12" w:rsidRPr="002D1D07" w14:paraId="42B1375D" w14:textId="77777777" w:rsidTr="00264240">
        <w:trPr>
          <w:trHeight w:val="523"/>
        </w:trPr>
        <w:tc>
          <w:tcPr>
            <w:tcW w:w="9185" w:type="dxa"/>
            <w:gridSpan w:val="3"/>
            <w:vAlign w:val="center"/>
          </w:tcPr>
          <w:p w14:paraId="711D5FC8" w14:textId="77777777" w:rsidR="000E6C34" w:rsidRPr="002D1D07" w:rsidRDefault="0011006E" w:rsidP="000E6C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2D1D07">
              <w:rPr>
                <w:rFonts w:asciiTheme="minorHAnsi" w:hAnsiTheme="minorHAnsi" w:cstheme="minorHAnsi"/>
                <w:b/>
              </w:rPr>
              <w:t>Předmět veřejné zakázky může být spolufinancován z dotace ve smyslu zákona č. 218/2000 Sb., o rozpočtových pravidlech a o změně některých souvisejících zákonů, ve znění pozdějších předpisů - peněžní prostředky státního rozpočtu, státních finančních aktiv nebo národního fondu poskytnuté právnickým nebo fyzickým osobám na stanovený účel ze strany třetího subjektu (dále jen „Dotace“).</w:t>
            </w:r>
          </w:p>
          <w:p w14:paraId="42B1375C" w14:textId="72136D7E" w:rsidR="00F6208A" w:rsidRPr="002D1D07" w:rsidRDefault="004A7166" w:rsidP="000E6C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2D1D07">
              <w:rPr>
                <w:rFonts w:asciiTheme="minorHAnsi" w:hAnsiTheme="minorHAnsi" w:cstheme="minorHAnsi"/>
                <w:b/>
              </w:rPr>
              <w:t xml:space="preserve">Předpokládá se, že projekt bude </w:t>
            </w:r>
            <w:r w:rsidR="00F6208A" w:rsidRPr="002D1D07">
              <w:rPr>
                <w:rFonts w:asciiTheme="minorHAnsi" w:hAnsiTheme="minorHAnsi" w:cstheme="minorHAnsi"/>
                <w:b/>
              </w:rPr>
              <w:t xml:space="preserve">spolufinancován Evropskou unií – </w:t>
            </w:r>
            <w:r w:rsidRPr="002D1D07">
              <w:rPr>
                <w:rFonts w:asciiTheme="minorHAnsi" w:hAnsiTheme="minorHAnsi" w:cstheme="minorHAnsi"/>
                <w:b/>
              </w:rPr>
              <w:t xml:space="preserve">z Evropského </w:t>
            </w:r>
            <w:r w:rsidR="00F6208A" w:rsidRPr="002D1D07">
              <w:rPr>
                <w:rFonts w:asciiTheme="minorHAnsi" w:hAnsiTheme="minorHAnsi" w:cstheme="minorHAnsi"/>
                <w:b/>
              </w:rPr>
              <w:t>fond</w:t>
            </w:r>
            <w:r w:rsidRPr="002D1D07">
              <w:rPr>
                <w:rFonts w:asciiTheme="minorHAnsi" w:hAnsiTheme="minorHAnsi" w:cstheme="minorHAnsi"/>
                <w:b/>
              </w:rPr>
              <w:t>u</w:t>
            </w:r>
            <w:r w:rsidR="00AA3A78" w:rsidRPr="002D1D07">
              <w:rPr>
                <w:rFonts w:asciiTheme="minorHAnsi" w:hAnsiTheme="minorHAnsi" w:cstheme="minorHAnsi"/>
                <w:b/>
              </w:rPr>
              <w:t xml:space="preserve"> </w:t>
            </w:r>
            <w:r w:rsidR="00F6208A" w:rsidRPr="002D1D07">
              <w:rPr>
                <w:rFonts w:asciiTheme="minorHAnsi" w:hAnsiTheme="minorHAnsi" w:cstheme="minorHAnsi"/>
                <w:b/>
              </w:rPr>
              <w:t>pro regionální rozvoj v rámci Integrovaného regionálního operačního programu (IROP)</w:t>
            </w:r>
            <w:r w:rsidR="000F68BF" w:rsidRPr="002D1D07">
              <w:rPr>
                <w:rFonts w:asciiTheme="minorHAnsi" w:hAnsiTheme="minorHAnsi" w:cstheme="minorHAnsi"/>
                <w:b/>
              </w:rPr>
              <w:t>.</w:t>
            </w:r>
            <w:r w:rsidR="007E1872" w:rsidRPr="002D1D07">
              <w:rPr>
                <w:rFonts w:asciiTheme="minorHAnsi" w:hAnsiTheme="minorHAnsi" w:cstheme="minorHAnsi"/>
                <w:b/>
              </w:rPr>
              <w:t xml:space="preserve"> Název a registrační číslo projektu budou doplněny na základě komunikace s dodavatelem.</w:t>
            </w:r>
          </w:p>
        </w:tc>
      </w:tr>
    </w:tbl>
    <w:p w14:paraId="42B1375E" w14:textId="622E6A39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0" w14:textId="77777777" w:rsidTr="005A6BBC">
        <w:tc>
          <w:tcPr>
            <w:tcW w:w="9060" w:type="dxa"/>
            <w:shd w:val="pct12" w:color="auto" w:fill="auto"/>
          </w:tcPr>
          <w:p w14:paraId="42B1375F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5287C">
              <w:rPr>
                <w:rFonts w:ascii="Calibri" w:hAnsi="Calibri" w:cs="Calibri"/>
                <w:b/>
              </w:rPr>
              <w:t>Předmět</w:t>
            </w:r>
            <w:r>
              <w:rPr>
                <w:rFonts w:ascii="Calibri" w:hAnsi="Calibri" w:cs="Calibri"/>
                <w:b/>
              </w:rPr>
              <w:t xml:space="preserve"> sektorové</w:t>
            </w:r>
            <w:r w:rsidRPr="0085287C">
              <w:rPr>
                <w:rFonts w:ascii="Calibri" w:hAnsi="Calibri" w:cs="Calibri"/>
                <w:b/>
              </w:rPr>
              <w:t xml:space="preserve"> veřejné zakázky</w:t>
            </w:r>
          </w:p>
        </w:tc>
      </w:tr>
    </w:tbl>
    <w:p w14:paraId="42B13761" w14:textId="77777777" w:rsidR="00F6208A" w:rsidRDefault="00F6208A" w:rsidP="00F6208A">
      <w:pPr>
        <w:ind w:left="720"/>
        <w:jc w:val="both"/>
        <w:rPr>
          <w:rFonts w:asciiTheme="minorHAnsi" w:hAnsiTheme="minorHAnsi" w:cstheme="minorHAnsi"/>
        </w:rPr>
      </w:pPr>
    </w:p>
    <w:p w14:paraId="42B13762" w14:textId="3737FEC8" w:rsidR="00F6208A" w:rsidRDefault="00F6208A" w:rsidP="00490989">
      <w:pPr>
        <w:spacing w:after="120"/>
        <w:jc w:val="both"/>
        <w:rPr>
          <w:rFonts w:asciiTheme="minorHAnsi" w:hAnsiTheme="minorHAnsi" w:cstheme="minorHAnsi"/>
        </w:rPr>
      </w:pPr>
      <w:r w:rsidRPr="007B6110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sektorové </w:t>
      </w:r>
      <w:r w:rsidRPr="007B6110">
        <w:rPr>
          <w:rFonts w:asciiTheme="minorHAnsi" w:hAnsiTheme="minorHAnsi" w:cstheme="minorHAnsi"/>
        </w:rPr>
        <w:t>veřejné zakázky j</w:t>
      </w:r>
      <w:r>
        <w:rPr>
          <w:rFonts w:asciiTheme="minorHAnsi" w:hAnsiTheme="minorHAnsi" w:cstheme="minorHAnsi"/>
        </w:rPr>
        <w:t xml:space="preserve">e </w:t>
      </w:r>
      <w:r w:rsidR="000A7956" w:rsidRPr="000A7956">
        <w:rPr>
          <w:rFonts w:asciiTheme="minorHAnsi" w:hAnsiTheme="minorHAnsi" w:cstheme="minorHAnsi"/>
        </w:rPr>
        <w:t>upgrade telematických a řídících systému vozidel MHD včetně centrálního dispečinku, technologicky splňující standardy IT&amp;PT a V2X při zachování plné komunikační kompatibility se stávajícími periferními technologiemi (LCD panely, kamerové systémy, odbavovací systémy, systémy pro postižené, stavění výhybek a řízení křižovatek</w:t>
      </w:r>
      <w:r w:rsidR="000A7956" w:rsidRPr="00FC159B">
        <w:rPr>
          <w:rFonts w:asciiTheme="minorHAnsi" w:hAnsiTheme="minorHAnsi" w:cstheme="minorHAnsi"/>
        </w:rPr>
        <w:t>)</w:t>
      </w:r>
      <w:r w:rsidR="00F66CE7" w:rsidRPr="00FC159B">
        <w:rPr>
          <w:rFonts w:asciiTheme="minorHAnsi" w:hAnsiTheme="minorHAnsi" w:cstheme="minorHAnsi"/>
        </w:rPr>
        <w:t>.</w:t>
      </w:r>
      <w:r w:rsidR="00BE6CB9" w:rsidRPr="00FC159B">
        <w:rPr>
          <w:rFonts w:asciiTheme="minorHAnsi" w:hAnsiTheme="minorHAnsi" w:cstheme="minorHAnsi"/>
        </w:rPr>
        <w:t xml:space="preserve"> </w:t>
      </w:r>
      <w:r w:rsidR="00373F49" w:rsidRPr="0027744C">
        <w:rPr>
          <w:rFonts w:asciiTheme="minorHAnsi" w:hAnsiTheme="minorHAnsi" w:cstheme="minorHAnsi"/>
        </w:rPr>
        <w:t>Dodávka a montáž potřebného HW, dodávka a instalace potřebného SW pro BackOffice a centrální dispečink.</w:t>
      </w:r>
      <w:r w:rsidR="00373F49" w:rsidRPr="00FC159B">
        <w:rPr>
          <w:rFonts w:asciiTheme="minorHAnsi" w:hAnsiTheme="minorHAnsi" w:cstheme="minorHAnsi"/>
        </w:rPr>
        <w:t xml:space="preserve"> </w:t>
      </w:r>
      <w:r w:rsidR="00F66CE7" w:rsidRPr="00FC159B">
        <w:rPr>
          <w:rFonts w:asciiTheme="minorHAnsi" w:hAnsiTheme="minorHAnsi" w:cstheme="minorHAnsi"/>
        </w:rPr>
        <w:t xml:space="preserve">Součástí předmětu </w:t>
      </w:r>
      <w:r w:rsidR="00BE6CB9" w:rsidRPr="00FC159B">
        <w:rPr>
          <w:rFonts w:asciiTheme="minorHAnsi" w:hAnsiTheme="minorHAnsi" w:cstheme="minorHAnsi"/>
        </w:rPr>
        <w:t xml:space="preserve">sektorové veřejné zakázky </w:t>
      </w:r>
      <w:r w:rsidR="000A7956" w:rsidRPr="00FC159B">
        <w:rPr>
          <w:rFonts w:asciiTheme="minorHAnsi" w:hAnsiTheme="minorHAnsi" w:cstheme="minorHAnsi"/>
        </w:rPr>
        <w:t>je i provádění provozní služby (SLA), mimozáruční a pozáruční servis</w:t>
      </w:r>
      <w:r w:rsidR="000A7956" w:rsidRPr="000A7956">
        <w:rPr>
          <w:rFonts w:asciiTheme="minorHAnsi" w:hAnsiTheme="minorHAnsi" w:cstheme="minorHAnsi"/>
        </w:rPr>
        <w:t>, služby rozvoje, certifikace SW dle standardu IT&amp;PT.</w:t>
      </w:r>
    </w:p>
    <w:p w14:paraId="22268116" w14:textId="77777777" w:rsidR="00490989" w:rsidRDefault="00F6208A" w:rsidP="00557E71">
      <w:pPr>
        <w:spacing w:after="120"/>
        <w:jc w:val="both"/>
        <w:rPr>
          <w:rFonts w:asciiTheme="minorHAnsi" w:hAnsiTheme="minorHAnsi" w:cstheme="minorHAnsi"/>
        </w:rPr>
      </w:pPr>
      <w:r w:rsidRPr="007B6110">
        <w:rPr>
          <w:rFonts w:asciiTheme="minorHAnsi" w:hAnsiTheme="minorHAnsi" w:cstheme="minorHAnsi"/>
        </w:rPr>
        <w:t>Bližší specifikace plnění je uvedena v příloze č. 1 zadávací dokumentace, kter</w:t>
      </w:r>
      <w:r>
        <w:rPr>
          <w:rFonts w:asciiTheme="minorHAnsi" w:hAnsiTheme="minorHAnsi" w:cstheme="minorHAnsi"/>
        </w:rPr>
        <w:t>á je</w:t>
      </w:r>
      <w:r w:rsidRPr="007B6110">
        <w:rPr>
          <w:rFonts w:asciiTheme="minorHAnsi" w:hAnsiTheme="minorHAnsi" w:cstheme="minorHAnsi"/>
        </w:rPr>
        <w:t xml:space="preserve"> její nedílnou přílohou.</w:t>
      </w:r>
    </w:p>
    <w:p w14:paraId="576ADDA9" w14:textId="07C3B502" w:rsidR="00883840" w:rsidRPr="00490989" w:rsidRDefault="00883840" w:rsidP="00557E71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  <w:b/>
          <w:bCs/>
          <w:u w:val="single"/>
        </w:rPr>
        <w:t>Soulad projektu s principy udržitelného rozvoje a zásadou "významně nepoškozovat" (DNSH)</w:t>
      </w:r>
    </w:p>
    <w:p w14:paraId="4F8B9B66" w14:textId="77777777" w:rsidR="00557E71" w:rsidRDefault="00883840" w:rsidP="00490989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 xml:space="preserve">V rámci realizace projektu budou dodrženy zásady udržitelného rozvoje a zásada „významně nepoškozovat“ (DNSH) v oblasti ochrany životního prostředí. </w:t>
      </w:r>
    </w:p>
    <w:p w14:paraId="39C674D0" w14:textId="53A856D8" w:rsidR="00883840" w:rsidRPr="00557E71" w:rsidRDefault="00883840" w:rsidP="00557E71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lastRenderedPageBreak/>
        <w:t xml:space="preserve">Dodavatel je povinen zajistit, že plnění předmětu </w:t>
      </w:r>
      <w:r w:rsidR="00557E71">
        <w:rPr>
          <w:rFonts w:asciiTheme="minorHAnsi" w:hAnsiTheme="minorHAnsi" w:cstheme="minorHAnsi"/>
        </w:rPr>
        <w:t xml:space="preserve">veřejné </w:t>
      </w:r>
      <w:r w:rsidRPr="00557E71">
        <w:rPr>
          <w:rFonts w:asciiTheme="minorHAnsi" w:hAnsiTheme="minorHAnsi" w:cstheme="minorHAnsi"/>
        </w:rPr>
        <w:t>zakázky bude respektovat následující požadavky:</w:t>
      </w:r>
    </w:p>
    <w:p w14:paraId="6B7BD20F" w14:textId="2728B924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Vlivy na klima (zmírňování změny klimatu a přizpůsobování se změně klimatu):</w:t>
      </w:r>
    </w:p>
    <w:p w14:paraId="083676EC" w14:textId="77777777" w:rsidR="00883840" w:rsidRPr="00557E71" w:rsidRDefault="00883840" w:rsidP="00557E71">
      <w:pPr>
        <w:numPr>
          <w:ilvl w:val="0"/>
          <w:numId w:val="41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Projektem nedojde ke zvýšení emisí skleníkových plynů;</w:t>
      </w:r>
    </w:p>
    <w:p w14:paraId="2C7CFDBF" w14:textId="77777777" w:rsidR="00883840" w:rsidRPr="00557E71" w:rsidRDefault="00883840" w:rsidP="00557E71">
      <w:pPr>
        <w:numPr>
          <w:ilvl w:val="0"/>
          <w:numId w:val="41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Bude zajištěna klimatická odolnost podpořené infrastruktury, včetně systémů umístěných ve vozidlech a v rámci dispečerského zázemí (BACK OFFICE).</w:t>
      </w:r>
    </w:p>
    <w:p w14:paraId="192D7B10" w14:textId="170A719E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Udržitelné využívání a ochrana vodních zdrojů:</w:t>
      </w:r>
    </w:p>
    <w:p w14:paraId="00D6DEFF" w14:textId="77777777" w:rsidR="00883840" w:rsidRPr="00557E71" w:rsidRDefault="00883840" w:rsidP="00557E71">
      <w:pPr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Projekt nemá negativní dopad na povrchové ani podzemní vody;</w:t>
      </w:r>
    </w:p>
    <w:p w14:paraId="4E35895E" w14:textId="77777777" w:rsidR="00883840" w:rsidRPr="00557E71" w:rsidRDefault="00883840" w:rsidP="00557E71">
      <w:pPr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V případě potřeby budou přijata technická opatření eliminující jakékoli možné riziko kontaminace.</w:t>
      </w:r>
    </w:p>
    <w:p w14:paraId="1B29EDF3" w14:textId="111332EE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Prevence a omezování znečištění ovzduší, vody a krajiny:</w:t>
      </w:r>
    </w:p>
    <w:p w14:paraId="329A4E22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Realizace projektu nebude mít za následek zvýšení emisí znečišťujících látek do ovzduší;</w:t>
      </w:r>
    </w:p>
    <w:p w14:paraId="64B4336F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Nebude docházet ke zvýšení hlukové zátěže obyvatelstva ani ke světelnému znečištění;</w:t>
      </w:r>
    </w:p>
    <w:p w14:paraId="7026154B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Bude zachována kvalita krajinného rázu území.</w:t>
      </w:r>
    </w:p>
    <w:p w14:paraId="60E92464" w14:textId="7820AAC0" w:rsidR="00883840" w:rsidRPr="00E00C78" w:rsidRDefault="00883840" w:rsidP="00E00C78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E00C78">
        <w:rPr>
          <w:rFonts w:asciiTheme="minorHAnsi" w:hAnsiTheme="minorHAnsi" w:cstheme="minorHAnsi"/>
          <w:u w:val="single"/>
        </w:rPr>
        <w:t>Ochrana a obnova biologické rozmanitosti a ekosystémů:</w:t>
      </w:r>
    </w:p>
    <w:p w14:paraId="6B25EC7D" w14:textId="77777777" w:rsidR="00883840" w:rsidRPr="00E00C78" w:rsidRDefault="00883840" w:rsidP="00E00C78">
      <w:pPr>
        <w:numPr>
          <w:ilvl w:val="0"/>
          <w:numId w:val="44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Projekt nebude mít negativní dopad na zvláště chráněná území, soustavu Natura 2000 ani zvláště chráněné druhy rostlin a živočichů.</w:t>
      </w:r>
    </w:p>
    <w:p w14:paraId="1E08433F" w14:textId="77777777" w:rsidR="00F566DB" w:rsidRDefault="00F566DB" w:rsidP="00F6208A">
      <w:pPr>
        <w:spacing w:after="120"/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6" w14:textId="77777777" w:rsidTr="001430A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65" w14:textId="77777777" w:rsidR="00F6208A" w:rsidRPr="008967D0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967D0">
              <w:rPr>
                <w:rFonts w:ascii="Calibri" w:hAnsi="Calibri" w:cs="Calibri"/>
                <w:b/>
              </w:rPr>
              <w:t xml:space="preserve">Doba a místo plnění </w:t>
            </w:r>
            <w:r>
              <w:rPr>
                <w:rFonts w:ascii="Calibri" w:hAnsi="Calibri" w:cs="Calibri"/>
                <w:b/>
              </w:rPr>
              <w:t xml:space="preserve">sektorové </w:t>
            </w:r>
            <w:r w:rsidRPr="008967D0">
              <w:rPr>
                <w:rFonts w:ascii="Calibri" w:hAnsi="Calibri" w:cs="Calibri"/>
                <w:b/>
              </w:rPr>
              <w:t xml:space="preserve">veřejné zakázky </w:t>
            </w:r>
          </w:p>
        </w:tc>
      </w:tr>
    </w:tbl>
    <w:p w14:paraId="42B13767" w14:textId="77777777" w:rsidR="00F6208A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42B13769" w14:textId="159EE15B" w:rsidR="00F6208A" w:rsidRPr="00F77ADC" w:rsidRDefault="00CE5C23" w:rsidP="00F6208A">
      <w:pPr>
        <w:spacing w:after="1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Doba </w:t>
      </w:r>
      <w:r w:rsidR="00BE6CB9">
        <w:rPr>
          <w:rFonts w:asciiTheme="minorHAnsi" w:hAnsiTheme="minorHAnsi" w:cstheme="minorHAnsi"/>
          <w:szCs w:val="22"/>
        </w:rPr>
        <w:t>plnění</w:t>
      </w:r>
      <w:r w:rsidR="00F54AD9">
        <w:rPr>
          <w:rFonts w:asciiTheme="minorHAnsi" w:hAnsiTheme="minorHAnsi" w:cstheme="minorHAnsi"/>
          <w:szCs w:val="22"/>
        </w:rPr>
        <w:t xml:space="preserve"> předmětu</w:t>
      </w:r>
      <w:r w:rsidR="00000D11">
        <w:rPr>
          <w:rFonts w:asciiTheme="minorHAnsi" w:hAnsiTheme="minorHAnsi" w:cstheme="minorHAnsi"/>
          <w:szCs w:val="22"/>
        </w:rPr>
        <w:t xml:space="preserve"> </w:t>
      </w:r>
      <w:r w:rsidR="00F54AD9">
        <w:rPr>
          <w:rFonts w:asciiTheme="minorHAnsi" w:hAnsiTheme="minorHAnsi" w:cstheme="minorHAnsi"/>
          <w:szCs w:val="22"/>
        </w:rPr>
        <w:t>veřejné zakázky</w:t>
      </w:r>
      <w:r>
        <w:rPr>
          <w:rFonts w:asciiTheme="minorHAnsi" w:hAnsiTheme="minorHAnsi" w:cstheme="minorHAnsi"/>
          <w:szCs w:val="22"/>
        </w:rPr>
        <w:t xml:space="preserve"> </w:t>
      </w:r>
      <w:r w:rsidR="00000D11">
        <w:rPr>
          <w:rFonts w:asciiTheme="minorHAnsi" w:hAnsiTheme="minorHAnsi" w:cstheme="minorHAnsi"/>
          <w:szCs w:val="22"/>
        </w:rPr>
        <w:t xml:space="preserve">a vymezení </w:t>
      </w:r>
      <w:r w:rsidR="00BD27BE">
        <w:rPr>
          <w:rFonts w:asciiTheme="minorHAnsi" w:hAnsiTheme="minorHAnsi" w:cstheme="minorHAnsi"/>
          <w:szCs w:val="22"/>
        </w:rPr>
        <w:t>termínů</w:t>
      </w:r>
      <w:r w:rsidR="00000D1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je blíže vymezen</w:t>
      </w:r>
      <w:r w:rsidR="00000D11">
        <w:rPr>
          <w:rFonts w:asciiTheme="minorHAnsi" w:hAnsiTheme="minorHAnsi" w:cstheme="minorHAnsi"/>
          <w:szCs w:val="22"/>
        </w:rPr>
        <w:t>o</w:t>
      </w:r>
      <w:r>
        <w:rPr>
          <w:rFonts w:asciiTheme="minorHAnsi" w:hAnsiTheme="minorHAnsi" w:cstheme="minorHAnsi"/>
          <w:szCs w:val="22"/>
        </w:rPr>
        <w:t xml:space="preserve"> v příloze </w:t>
      </w:r>
      <w:r w:rsidR="00F6208A">
        <w:rPr>
          <w:rFonts w:asciiTheme="minorHAnsi" w:hAnsiTheme="minorHAnsi" w:cstheme="minorHAnsi"/>
          <w:szCs w:val="22"/>
        </w:rPr>
        <w:t>č. 1 zadávací dokumentace.</w:t>
      </w:r>
      <w:r w:rsidR="00F6208A" w:rsidRPr="00980204">
        <w:rPr>
          <w:rFonts w:asciiTheme="minorHAnsi" w:hAnsiTheme="minorHAnsi" w:cstheme="minorHAnsi"/>
          <w:szCs w:val="22"/>
        </w:rPr>
        <w:t xml:space="preserve"> </w:t>
      </w:r>
    </w:p>
    <w:p w14:paraId="42B1376A" w14:textId="77777777" w:rsidR="00F6208A" w:rsidRPr="00F77ADC" w:rsidRDefault="00F6208A" w:rsidP="00F6208A">
      <w:pPr>
        <w:spacing w:after="120"/>
        <w:jc w:val="both"/>
        <w:rPr>
          <w:rFonts w:asciiTheme="minorHAnsi" w:hAnsiTheme="minorHAnsi" w:cstheme="minorHAnsi"/>
          <w:i/>
          <w:szCs w:val="22"/>
        </w:rPr>
      </w:pPr>
      <w:r w:rsidRPr="00F77ADC">
        <w:rPr>
          <w:rFonts w:asciiTheme="minorHAnsi" w:hAnsiTheme="minorHAnsi" w:cstheme="minorHAnsi"/>
          <w:szCs w:val="22"/>
        </w:rPr>
        <w:t>Místem plnění veřejné zakázky je Ostrava.</w:t>
      </w:r>
    </w:p>
    <w:p w14:paraId="42B1376B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D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6C" w14:textId="77777777" w:rsidR="00F6208A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5287C">
              <w:rPr>
                <w:rFonts w:ascii="Calibri" w:hAnsi="Calibri" w:cs="Calibri"/>
                <w:b/>
              </w:rPr>
              <w:t xml:space="preserve">Prohlídka místa plnění </w:t>
            </w:r>
          </w:p>
        </w:tc>
      </w:tr>
    </w:tbl>
    <w:p w14:paraId="42B1376E" w14:textId="77777777" w:rsidR="00F6208A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704C96BB" w14:textId="687C3921" w:rsidR="00443B14" w:rsidRDefault="00C14619" w:rsidP="00443B14">
      <w:pPr>
        <w:spacing w:after="120"/>
        <w:jc w:val="both"/>
        <w:rPr>
          <w:rFonts w:asciiTheme="minorHAnsi" w:hAnsiTheme="minorHAnsi" w:cs="Calibri"/>
        </w:rPr>
      </w:pPr>
      <w:r w:rsidRPr="00C14619">
        <w:rPr>
          <w:rFonts w:asciiTheme="minorHAnsi" w:hAnsiTheme="minorHAnsi" w:cs="Calibri"/>
        </w:rPr>
        <w:t>Zadavatel zorganizuje prohlídky míst plnění sektorové veřejné zakázky. Dodavatelé, kteří budou mít zájem o prohlídku, se shromáždí na vrátnici Areálu střediska tramvaje Poruba, ul. U vozovny 1115/3, 708 00 Ostrava – Poruba, kde bude prohlídka míst plnění zahájena, a to v termínu dle níže uvedené tabulky. Po prohlídce místa plnění v Areálu střediska tramvaje Poruba proběhne prohlídka míst plnění v ostatních areálech, v pořadí dle níže uvedené tabulky.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792"/>
        <w:gridCol w:w="3410"/>
        <w:gridCol w:w="2858"/>
      </w:tblGrid>
      <w:tr w:rsidR="008D2B99" w:rsidRPr="004F3FEF" w14:paraId="1F448750" w14:textId="77777777" w:rsidTr="00747B84">
        <w:trPr>
          <w:jc w:val="center"/>
        </w:trPr>
        <w:tc>
          <w:tcPr>
            <w:tcW w:w="2993" w:type="dxa"/>
            <w:vAlign w:val="center"/>
          </w:tcPr>
          <w:p w14:paraId="34519894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Den a čas konání prohlídky</w:t>
            </w:r>
          </w:p>
        </w:tc>
        <w:tc>
          <w:tcPr>
            <w:tcW w:w="3700" w:type="dxa"/>
            <w:vAlign w:val="center"/>
          </w:tcPr>
          <w:p w14:paraId="39574753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Místo prohlídky</w:t>
            </w:r>
          </w:p>
        </w:tc>
        <w:tc>
          <w:tcPr>
            <w:tcW w:w="2367" w:type="dxa"/>
            <w:vAlign w:val="center"/>
          </w:tcPr>
          <w:p w14:paraId="645801A8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Kontaktní osoba pro účely prohlídky</w:t>
            </w:r>
          </w:p>
        </w:tc>
      </w:tr>
      <w:tr w:rsidR="008D2B99" w:rsidRPr="004F3FEF" w14:paraId="5F210087" w14:textId="77777777" w:rsidTr="00747B84">
        <w:trPr>
          <w:jc w:val="center"/>
        </w:trPr>
        <w:tc>
          <w:tcPr>
            <w:tcW w:w="2993" w:type="dxa"/>
            <w:vAlign w:val="center"/>
          </w:tcPr>
          <w:p w14:paraId="2307D684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7EBD403E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09:00 hod.</w:t>
            </w:r>
          </w:p>
        </w:tc>
        <w:tc>
          <w:tcPr>
            <w:tcW w:w="3700" w:type="dxa"/>
            <w:vAlign w:val="center"/>
          </w:tcPr>
          <w:p w14:paraId="3D5696D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</w:t>
            </w:r>
            <w:bookmarkStart w:id="6" w:name="_Hlk210201713"/>
            <w:r w:rsidRPr="00E26E57">
              <w:rPr>
                <w:rFonts w:asciiTheme="minorHAnsi" w:hAnsiTheme="minorHAnsi" w:cstheme="minorHAnsi"/>
                <w:iCs/>
              </w:rPr>
              <w:t xml:space="preserve">střediska </w:t>
            </w:r>
            <w:r w:rsidRPr="00312D0A">
              <w:rPr>
                <w:rFonts w:asciiTheme="minorHAnsi" w:hAnsiTheme="minorHAnsi" w:cstheme="minorHAnsi"/>
                <w:iCs/>
              </w:rPr>
              <w:t xml:space="preserve">Areál tramvaje Poruba, ul. U vozovny </w:t>
            </w:r>
            <w:r w:rsidRPr="00312D0A">
              <w:rPr>
                <w:rFonts w:asciiTheme="minorHAnsi" w:hAnsiTheme="minorHAnsi" w:cstheme="minorHAnsi"/>
                <w:iCs/>
              </w:rPr>
              <w:lastRenderedPageBreak/>
              <w:t>1115/3, 708 00 Ostrava – Poruba.</w:t>
            </w:r>
            <w:bookmarkEnd w:id="6"/>
          </w:p>
        </w:tc>
        <w:tc>
          <w:tcPr>
            <w:tcW w:w="2367" w:type="dxa"/>
            <w:vAlign w:val="center"/>
          </w:tcPr>
          <w:p w14:paraId="3DE67E5E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Libor Dvořáček</w:t>
            </w:r>
          </w:p>
          <w:p w14:paraId="4E8AAD12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hyperlink r:id="rId9" w:history="1">
              <w:r w:rsidRPr="00477BEB">
                <w:rPr>
                  <w:rStyle w:val="Hypertextovodkaz"/>
                  <w:rFonts w:asciiTheme="minorHAnsi" w:hAnsiTheme="minorHAnsi" w:cstheme="minorHAnsi"/>
                </w:rPr>
                <w:t>Libor.Dvoracek@dpo.cz</w:t>
              </w:r>
            </w:hyperlink>
          </w:p>
          <w:p w14:paraId="391E6BF9" w14:textId="77777777" w:rsidR="008D2B99" w:rsidRPr="004F3FEF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2B99" w:rsidRPr="004F3FEF" w14:paraId="60AC6C94" w14:textId="77777777" w:rsidTr="00747B84">
        <w:trPr>
          <w:jc w:val="center"/>
        </w:trPr>
        <w:tc>
          <w:tcPr>
            <w:tcW w:w="2993" w:type="dxa"/>
            <w:vAlign w:val="center"/>
          </w:tcPr>
          <w:p w14:paraId="101E296A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11:00.2025</w:t>
            </w:r>
          </w:p>
          <w:p w14:paraId="70279056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11:00 hod.</w:t>
            </w:r>
          </w:p>
        </w:tc>
        <w:tc>
          <w:tcPr>
            <w:tcW w:w="3700" w:type="dxa"/>
            <w:vAlign w:val="center"/>
          </w:tcPr>
          <w:p w14:paraId="38D9225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365269">
              <w:rPr>
                <w:rFonts w:asciiTheme="minorHAnsi" w:hAnsiTheme="minorHAnsi" w:cstheme="minorHAnsi"/>
                <w:iCs/>
              </w:rPr>
              <w:t xml:space="preserve">Areál </w:t>
            </w:r>
            <w:r w:rsidRPr="00E829AC">
              <w:rPr>
                <w:rFonts w:asciiTheme="minorHAnsi" w:hAnsiTheme="minorHAnsi" w:cstheme="minorHAnsi"/>
                <w:iCs/>
              </w:rPr>
              <w:t>ul. Vítkovická, ul. Vítkovická č. p. 3133/5, Ostrava – Moravská Ostrava.</w:t>
            </w:r>
          </w:p>
        </w:tc>
        <w:tc>
          <w:tcPr>
            <w:tcW w:w="2367" w:type="dxa"/>
            <w:vAlign w:val="center"/>
          </w:tcPr>
          <w:p w14:paraId="7D080BA5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Andrea Videnková</w:t>
            </w:r>
          </w:p>
          <w:p w14:paraId="38B3AC2F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hyperlink r:id="rId10" w:history="1">
              <w:r w:rsidRPr="00477BEB">
                <w:rPr>
                  <w:rStyle w:val="Hypertextovodkaz"/>
                  <w:rFonts w:asciiTheme="minorHAnsi" w:hAnsiTheme="minorHAnsi" w:cstheme="minorHAnsi"/>
                  <w:iCs/>
                </w:rPr>
                <w:t>Andrea.Videnkova@dpo.cz</w:t>
              </w:r>
            </w:hyperlink>
          </w:p>
          <w:p w14:paraId="5FE148A3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+420 602 638 174</w:t>
            </w:r>
          </w:p>
        </w:tc>
      </w:tr>
      <w:tr w:rsidR="008D2B99" w:rsidRPr="004F3FEF" w14:paraId="21C4E569" w14:textId="77777777" w:rsidTr="00747B84">
        <w:trPr>
          <w:jc w:val="center"/>
        </w:trPr>
        <w:tc>
          <w:tcPr>
            <w:tcW w:w="2993" w:type="dxa"/>
            <w:vAlign w:val="center"/>
          </w:tcPr>
          <w:p w14:paraId="51CE6206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75936E79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12:00 hod.</w:t>
            </w:r>
          </w:p>
        </w:tc>
        <w:tc>
          <w:tcPr>
            <w:tcW w:w="3700" w:type="dxa"/>
            <w:vAlign w:val="center"/>
          </w:tcPr>
          <w:p w14:paraId="3402002F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730DBF">
              <w:rPr>
                <w:rFonts w:asciiTheme="minorHAnsi" w:hAnsiTheme="minorHAnsi" w:cstheme="minorHAnsi"/>
                <w:iCs/>
              </w:rPr>
              <w:t>trolejbusy Ostrava, ul. Sokolská 3243/64, 702 00 Ostrava - Moravská Ostrava,</w:t>
            </w:r>
          </w:p>
        </w:tc>
        <w:tc>
          <w:tcPr>
            <w:tcW w:w="2367" w:type="dxa"/>
            <w:vAlign w:val="center"/>
          </w:tcPr>
          <w:p w14:paraId="4BCDD806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Jaroslav Jelínek</w:t>
            </w:r>
            <w:r>
              <w:rPr>
                <w:rFonts w:asciiTheme="minorHAnsi" w:hAnsiTheme="minorHAnsi" w:cstheme="minorHAnsi"/>
                <w:iCs/>
              </w:rPr>
              <w:br/>
            </w:r>
            <w:hyperlink r:id="rId11" w:history="1">
              <w:r w:rsidRPr="00A5076B">
                <w:rPr>
                  <w:rStyle w:val="Hypertextovodkaz"/>
                  <w:rFonts w:asciiTheme="minorHAnsi" w:hAnsiTheme="minorHAnsi" w:cstheme="minorHAnsi"/>
                  <w:iCs/>
                </w:rPr>
                <w:t>Jaroslav.Jelinek@dpo.cz</w:t>
              </w:r>
            </w:hyperlink>
          </w:p>
          <w:p w14:paraId="32E54CE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+420 702 210 679</w:t>
            </w:r>
          </w:p>
        </w:tc>
      </w:tr>
      <w:tr w:rsidR="008D2B99" w:rsidRPr="004F3FEF" w14:paraId="7972A929" w14:textId="77777777" w:rsidTr="00747B84">
        <w:trPr>
          <w:jc w:val="center"/>
        </w:trPr>
        <w:tc>
          <w:tcPr>
            <w:tcW w:w="2993" w:type="dxa"/>
            <w:vAlign w:val="center"/>
          </w:tcPr>
          <w:p w14:paraId="19A1A14C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68B5A444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13:30 hod.</w:t>
            </w:r>
          </w:p>
        </w:tc>
        <w:tc>
          <w:tcPr>
            <w:tcW w:w="3700" w:type="dxa"/>
            <w:vAlign w:val="center"/>
          </w:tcPr>
          <w:p w14:paraId="1B6BC5BB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365269">
              <w:rPr>
                <w:rFonts w:asciiTheme="minorHAnsi" w:hAnsiTheme="minorHAnsi" w:cstheme="minorHAnsi"/>
                <w:iCs/>
              </w:rPr>
              <w:t xml:space="preserve">Areál </w:t>
            </w:r>
            <w:r w:rsidRPr="00DA6752">
              <w:rPr>
                <w:rFonts w:asciiTheme="minorHAnsi" w:hAnsiTheme="minorHAnsi" w:cstheme="minorHAnsi"/>
                <w:iCs/>
              </w:rPr>
              <w:t>autobusy Hranečník, ul. Počáteční 1962/36, 710 00 Ostrava- Slezská Ostrava.</w:t>
            </w:r>
          </w:p>
        </w:tc>
        <w:tc>
          <w:tcPr>
            <w:tcW w:w="2367" w:type="dxa"/>
            <w:vAlign w:val="center"/>
          </w:tcPr>
          <w:p w14:paraId="108D6889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Jiří Osmančík</w:t>
            </w:r>
          </w:p>
          <w:p w14:paraId="1BEFFBD4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hyperlink r:id="rId12" w:history="1">
              <w:r w:rsidRPr="00477BEB">
                <w:rPr>
                  <w:rStyle w:val="Hypertextovodkaz"/>
                  <w:rFonts w:asciiTheme="minorHAnsi" w:hAnsiTheme="minorHAnsi" w:cstheme="minorHAnsi"/>
                  <w:iCs/>
                </w:rPr>
                <w:t>Jiri.Osmancik@dpo.cz</w:t>
              </w:r>
            </w:hyperlink>
          </w:p>
          <w:p w14:paraId="609CC65C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+420 724 068 307</w:t>
            </w:r>
          </w:p>
        </w:tc>
      </w:tr>
    </w:tbl>
    <w:p w14:paraId="246C8FC9" w14:textId="5B54AE6D" w:rsidR="000A3796" w:rsidRPr="000F648D" w:rsidRDefault="000F648D" w:rsidP="00543005">
      <w:pPr>
        <w:spacing w:before="120" w:after="120"/>
        <w:jc w:val="both"/>
        <w:rPr>
          <w:rFonts w:asciiTheme="minorHAnsi" w:hAnsiTheme="minorHAnsi" w:cs="Calibri"/>
          <w:b/>
          <w:bCs/>
        </w:rPr>
      </w:pPr>
      <w:r w:rsidRPr="000F648D">
        <w:rPr>
          <w:rFonts w:asciiTheme="minorHAnsi" w:hAnsiTheme="minorHAnsi" w:cs="Calibri"/>
          <w:b/>
          <w:bCs/>
        </w:rPr>
        <w:t xml:space="preserve">Pozn.: </w:t>
      </w:r>
      <w:r w:rsidR="00E1520F">
        <w:rPr>
          <w:rFonts w:asciiTheme="minorHAnsi" w:hAnsiTheme="minorHAnsi" w:cs="Calibri"/>
          <w:b/>
          <w:bCs/>
        </w:rPr>
        <w:t>P</w:t>
      </w:r>
      <w:r w:rsidR="00543005" w:rsidRPr="000F648D">
        <w:rPr>
          <w:rFonts w:asciiTheme="minorHAnsi" w:hAnsiTheme="minorHAnsi" w:cs="Calibri"/>
          <w:b/>
          <w:bCs/>
        </w:rPr>
        <w:t>řesun</w:t>
      </w:r>
      <w:r w:rsidR="00E1520F">
        <w:rPr>
          <w:rFonts w:asciiTheme="minorHAnsi" w:hAnsiTheme="minorHAnsi" w:cs="Calibri"/>
          <w:b/>
          <w:bCs/>
        </w:rPr>
        <w:t xml:space="preserve"> z jednotlivých míst plnění zadavatel nezajišťuje</w:t>
      </w:r>
      <w:r w:rsidR="00AF67B9">
        <w:rPr>
          <w:rFonts w:asciiTheme="minorHAnsi" w:hAnsiTheme="minorHAnsi" w:cs="Calibri"/>
          <w:b/>
          <w:bCs/>
        </w:rPr>
        <w:t xml:space="preserve"> a proběhne tak </w:t>
      </w:r>
      <w:r w:rsidR="00543005" w:rsidRPr="000F648D">
        <w:rPr>
          <w:rFonts w:asciiTheme="minorHAnsi" w:hAnsiTheme="minorHAnsi" w:cs="Calibri"/>
          <w:b/>
          <w:bCs/>
        </w:rPr>
        <w:t>vlastními dopravními prostředky dodavatele</w:t>
      </w:r>
      <w:r w:rsidR="00AF67B9">
        <w:rPr>
          <w:rFonts w:asciiTheme="minorHAnsi" w:hAnsiTheme="minorHAnsi" w:cs="Calibri"/>
          <w:b/>
          <w:bCs/>
        </w:rPr>
        <w:t>.</w:t>
      </w:r>
      <w:r w:rsidR="005B4D79">
        <w:rPr>
          <w:rFonts w:asciiTheme="minorHAnsi" w:hAnsiTheme="minorHAnsi" w:cs="Calibri"/>
          <w:b/>
          <w:bCs/>
        </w:rPr>
        <w:t xml:space="preserve"> Čas konání prohlídky místa plnění v ostatních areálech je orientační, může</w:t>
      </w:r>
      <w:r w:rsidR="00194D6D">
        <w:rPr>
          <w:rFonts w:asciiTheme="minorHAnsi" w:hAnsiTheme="minorHAnsi" w:cs="Calibri"/>
          <w:b/>
          <w:bCs/>
        </w:rPr>
        <w:t xml:space="preserve"> se změnit s ohledem na čas strávený na cestě</w:t>
      </w:r>
      <w:r w:rsidR="005B4D79">
        <w:rPr>
          <w:rFonts w:asciiTheme="minorHAnsi" w:hAnsiTheme="minorHAnsi" w:cs="Calibri"/>
          <w:b/>
          <w:bCs/>
        </w:rPr>
        <w:t xml:space="preserve"> mezi jednotlivými areály.</w:t>
      </w:r>
    </w:p>
    <w:p w14:paraId="65AE1009" w14:textId="1FF56691" w:rsidR="00443B14" w:rsidRDefault="00443B14" w:rsidP="00543005">
      <w:pPr>
        <w:spacing w:before="120" w:after="120"/>
        <w:jc w:val="both"/>
        <w:rPr>
          <w:rFonts w:asciiTheme="minorHAnsi" w:hAnsiTheme="minorHAnsi" w:cs="Calibri"/>
          <w:u w:val="single"/>
        </w:rPr>
      </w:pPr>
      <w:r w:rsidRPr="00FE0D71">
        <w:rPr>
          <w:rFonts w:asciiTheme="minorHAnsi" w:hAnsiTheme="minorHAnsi" w:cs="Calibri"/>
          <w:u w:val="single"/>
        </w:rPr>
        <w:t xml:space="preserve">S ohledem na předmět </w:t>
      </w:r>
      <w:r>
        <w:rPr>
          <w:rFonts w:asciiTheme="minorHAnsi" w:hAnsiTheme="minorHAnsi" w:cs="Calibri"/>
          <w:u w:val="single"/>
        </w:rPr>
        <w:t xml:space="preserve">sektorové </w:t>
      </w:r>
      <w:r w:rsidRPr="00FE0D71">
        <w:rPr>
          <w:rFonts w:asciiTheme="minorHAnsi" w:hAnsiTheme="minorHAnsi" w:cs="Calibri"/>
          <w:u w:val="single"/>
        </w:rPr>
        <w:t xml:space="preserve">veřejné zakázky zadavatel doporučuje, aby se </w:t>
      </w:r>
      <w:r>
        <w:rPr>
          <w:rFonts w:asciiTheme="minorHAnsi" w:hAnsiTheme="minorHAnsi" w:cs="Calibri"/>
          <w:u w:val="single"/>
        </w:rPr>
        <w:t>dodavatelé</w:t>
      </w:r>
      <w:r w:rsidRPr="00FE0D71">
        <w:rPr>
          <w:rFonts w:asciiTheme="minorHAnsi" w:hAnsiTheme="minorHAnsi" w:cs="Calibri"/>
          <w:u w:val="single"/>
        </w:rPr>
        <w:t xml:space="preserve"> prohlídky místa plnění zúčastnili</w:t>
      </w:r>
      <w:r>
        <w:rPr>
          <w:rFonts w:asciiTheme="minorHAnsi" w:hAnsiTheme="minorHAnsi" w:cs="Calibri"/>
          <w:u w:val="single"/>
        </w:rPr>
        <w:t>.</w:t>
      </w:r>
    </w:p>
    <w:p w14:paraId="0B9A1AE5" w14:textId="1BC17454" w:rsidR="00216016" w:rsidRDefault="00216016" w:rsidP="00216016">
      <w:pPr>
        <w:spacing w:after="120"/>
        <w:jc w:val="both"/>
        <w:rPr>
          <w:rFonts w:asciiTheme="minorHAnsi" w:hAnsiTheme="minorHAnsi" w:cs="Calibri"/>
        </w:rPr>
      </w:pPr>
      <w:r w:rsidRPr="00216016">
        <w:rPr>
          <w:rFonts w:asciiTheme="minorHAnsi" w:hAnsiTheme="minorHAnsi" w:cs="Calibri"/>
        </w:rPr>
        <w:t>V rámci prohlíd</w:t>
      </w:r>
      <w:r w:rsidR="003853F5">
        <w:rPr>
          <w:rFonts w:asciiTheme="minorHAnsi" w:hAnsiTheme="minorHAnsi" w:cs="Calibri"/>
        </w:rPr>
        <w:t>ek míst plnění</w:t>
      </w:r>
      <w:r w:rsidRPr="00216016">
        <w:rPr>
          <w:rFonts w:asciiTheme="minorHAnsi" w:hAnsiTheme="minorHAnsi" w:cs="Calibri"/>
        </w:rPr>
        <w:t xml:space="preserve"> dodavatel přistaví následující typy vozů dodavatelům k prohlídce: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644AF" w:rsidRPr="00303FBB" w14:paraId="5D7B0411" w14:textId="77777777" w:rsidTr="00303FBB">
        <w:trPr>
          <w:jc w:val="center"/>
        </w:trPr>
        <w:tc>
          <w:tcPr>
            <w:tcW w:w="3020" w:type="dxa"/>
          </w:tcPr>
          <w:p w14:paraId="376CBF16" w14:textId="733B99F1" w:rsidR="008644AF" w:rsidRPr="00303FBB" w:rsidRDefault="008644A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Autobusy</w:t>
            </w:r>
          </w:p>
        </w:tc>
        <w:tc>
          <w:tcPr>
            <w:tcW w:w="3020" w:type="dxa"/>
          </w:tcPr>
          <w:p w14:paraId="61EB9066" w14:textId="57BC6E05" w:rsidR="008644AF" w:rsidRPr="00303FBB" w:rsidRDefault="008644A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Trolejbusy</w:t>
            </w:r>
          </w:p>
        </w:tc>
        <w:tc>
          <w:tcPr>
            <w:tcW w:w="3020" w:type="dxa"/>
          </w:tcPr>
          <w:p w14:paraId="250F77FE" w14:textId="4231CE5E" w:rsidR="008644AF" w:rsidRPr="00303FBB" w:rsidRDefault="0075647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Tramvaje</w:t>
            </w:r>
          </w:p>
        </w:tc>
      </w:tr>
      <w:tr w:rsidR="008644AF" w:rsidRPr="00303FBB" w14:paraId="7CD944B8" w14:textId="77777777" w:rsidTr="00303FBB">
        <w:trPr>
          <w:jc w:val="center"/>
        </w:trPr>
        <w:tc>
          <w:tcPr>
            <w:tcW w:w="3020" w:type="dxa"/>
          </w:tcPr>
          <w:p w14:paraId="5357F43D" w14:textId="77253443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12</w:t>
            </w:r>
          </w:p>
        </w:tc>
        <w:tc>
          <w:tcPr>
            <w:tcW w:w="3020" w:type="dxa"/>
          </w:tcPr>
          <w:p w14:paraId="7041AFDC" w14:textId="0D032D6C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TROLLINO 12</w:t>
            </w:r>
          </w:p>
        </w:tc>
        <w:tc>
          <w:tcPr>
            <w:tcW w:w="3020" w:type="dxa"/>
          </w:tcPr>
          <w:p w14:paraId="230473C0" w14:textId="4FDD3204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LTM 10.08</w:t>
            </w:r>
          </w:p>
        </w:tc>
      </w:tr>
      <w:tr w:rsidR="008644AF" w:rsidRPr="00303FBB" w14:paraId="750861F8" w14:textId="77777777" w:rsidTr="00303FBB">
        <w:trPr>
          <w:jc w:val="center"/>
        </w:trPr>
        <w:tc>
          <w:tcPr>
            <w:tcW w:w="3020" w:type="dxa"/>
          </w:tcPr>
          <w:p w14:paraId="362E3AFC" w14:textId="5EB88D2A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12 CNG</w:t>
            </w:r>
          </w:p>
        </w:tc>
        <w:tc>
          <w:tcPr>
            <w:tcW w:w="3020" w:type="dxa"/>
          </w:tcPr>
          <w:p w14:paraId="26999E01" w14:textId="5314C74D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SOR TNB 12</w:t>
            </w:r>
          </w:p>
        </w:tc>
        <w:tc>
          <w:tcPr>
            <w:tcW w:w="3020" w:type="dxa"/>
          </w:tcPr>
          <w:p w14:paraId="6E4F58A3" w14:textId="3D6F2F36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Inekon TRIO</w:t>
            </w:r>
          </w:p>
        </w:tc>
      </w:tr>
      <w:tr w:rsidR="008644AF" w:rsidRPr="00303FBB" w14:paraId="38892F2C" w14:textId="77777777" w:rsidTr="00303FBB">
        <w:trPr>
          <w:jc w:val="center"/>
        </w:trPr>
        <w:tc>
          <w:tcPr>
            <w:tcW w:w="3020" w:type="dxa"/>
          </w:tcPr>
          <w:p w14:paraId="5DA35191" w14:textId="0E7AB5E3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18 CNG</w:t>
            </w:r>
          </w:p>
        </w:tc>
        <w:tc>
          <w:tcPr>
            <w:tcW w:w="3020" w:type="dxa"/>
          </w:tcPr>
          <w:p w14:paraId="5D7D05DC" w14:textId="6DDB7B39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27Tr Solaris</w:t>
            </w:r>
          </w:p>
        </w:tc>
        <w:tc>
          <w:tcPr>
            <w:tcW w:w="3020" w:type="dxa"/>
          </w:tcPr>
          <w:p w14:paraId="2056AF20" w14:textId="0D369CE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VarioLFR.E</w:t>
            </w:r>
          </w:p>
        </w:tc>
      </w:tr>
      <w:tr w:rsidR="008644AF" w:rsidRPr="00303FBB" w14:paraId="3A8B0E19" w14:textId="77777777" w:rsidTr="00303FBB">
        <w:trPr>
          <w:jc w:val="center"/>
        </w:trPr>
        <w:tc>
          <w:tcPr>
            <w:tcW w:w="3020" w:type="dxa"/>
          </w:tcPr>
          <w:p w14:paraId="01E38EF1" w14:textId="267A536E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ELECTRON 12</w:t>
            </w:r>
          </w:p>
        </w:tc>
        <w:tc>
          <w:tcPr>
            <w:tcW w:w="3020" w:type="dxa"/>
          </w:tcPr>
          <w:p w14:paraId="11EF72DE" w14:textId="3B4374A1" w:rsidR="00485E64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26 Tr Solaris</w:t>
            </w:r>
          </w:p>
        </w:tc>
        <w:tc>
          <w:tcPr>
            <w:tcW w:w="3020" w:type="dxa"/>
          </w:tcPr>
          <w:p w14:paraId="2A1674C9" w14:textId="1DD8655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VarioLFR.S</w:t>
            </w:r>
          </w:p>
        </w:tc>
      </w:tr>
      <w:tr w:rsidR="004968D9" w:rsidRPr="00303FBB" w14:paraId="608D33FC" w14:textId="77777777" w:rsidTr="00303FBB">
        <w:trPr>
          <w:jc w:val="center"/>
        </w:trPr>
        <w:tc>
          <w:tcPr>
            <w:tcW w:w="3020" w:type="dxa"/>
          </w:tcPr>
          <w:p w14:paraId="03837CC6" w14:textId="44B7032F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IVECO 70C14G CNG</w:t>
            </w:r>
          </w:p>
        </w:tc>
        <w:tc>
          <w:tcPr>
            <w:tcW w:w="3020" w:type="dxa"/>
          </w:tcPr>
          <w:p w14:paraId="66567093" w14:textId="55F26A64" w:rsidR="004968D9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36 Tr</w:t>
            </w:r>
          </w:p>
        </w:tc>
        <w:tc>
          <w:tcPr>
            <w:tcW w:w="3020" w:type="dxa"/>
          </w:tcPr>
          <w:p w14:paraId="1D299D88" w14:textId="57AAB343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</w:t>
            </w:r>
          </w:p>
        </w:tc>
      </w:tr>
      <w:tr w:rsidR="008644AF" w:rsidRPr="00303FBB" w14:paraId="743DA6B0" w14:textId="77777777" w:rsidTr="00303FBB">
        <w:trPr>
          <w:jc w:val="center"/>
        </w:trPr>
        <w:tc>
          <w:tcPr>
            <w:tcW w:w="3020" w:type="dxa"/>
          </w:tcPr>
          <w:p w14:paraId="03A8AF13" w14:textId="50E63ABE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IVECO minibus elektro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79512525" w14:textId="279EA3DA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27 Tr-Solaris</w:t>
            </w:r>
          </w:p>
        </w:tc>
        <w:tc>
          <w:tcPr>
            <w:tcW w:w="3020" w:type="dxa"/>
          </w:tcPr>
          <w:p w14:paraId="390AF3F4" w14:textId="46F7F50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VarioLF2R.S</w:t>
            </w:r>
          </w:p>
        </w:tc>
      </w:tr>
      <w:tr w:rsidR="004968D9" w:rsidRPr="00303FBB" w14:paraId="0C8F8836" w14:textId="77777777" w:rsidTr="00303FBB">
        <w:trPr>
          <w:jc w:val="center"/>
        </w:trPr>
        <w:tc>
          <w:tcPr>
            <w:tcW w:w="3020" w:type="dxa"/>
          </w:tcPr>
          <w:p w14:paraId="5D8E8590" w14:textId="32B42C9A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SCANIA UNVI URBIS DD CNG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FA6CF1D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7D64514A" w14:textId="5A306610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VarioLF2+</w:t>
            </w:r>
          </w:p>
        </w:tc>
      </w:tr>
      <w:tr w:rsidR="004968D9" w:rsidRPr="00303FBB" w14:paraId="3090A41A" w14:textId="77777777" w:rsidTr="00303FBB">
        <w:trPr>
          <w:jc w:val="center"/>
        </w:trPr>
        <w:tc>
          <w:tcPr>
            <w:tcW w:w="3020" w:type="dxa"/>
          </w:tcPr>
          <w:p w14:paraId="79692AB3" w14:textId="5D339185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ROŠERO-P FIRST CNG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5297FFE0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2C400F1D" w14:textId="0BC53C5F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KT8D5.RN1.</w:t>
            </w:r>
          </w:p>
        </w:tc>
      </w:tr>
      <w:tr w:rsidR="004968D9" w:rsidRPr="00303FBB" w14:paraId="6446A4CC" w14:textId="77777777" w:rsidTr="00303FBB">
        <w:trPr>
          <w:jc w:val="center"/>
        </w:trPr>
        <w:tc>
          <w:tcPr>
            <w:tcW w:w="3020" w:type="dxa"/>
            <w:tcBorders>
              <w:bottom w:val="single" w:sz="4" w:space="0" w:color="auto"/>
            </w:tcBorders>
          </w:tcPr>
          <w:p w14:paraId="37F447BF" w14:textId="3D45F9EA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Urbino 12 electric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1713D1C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60422307" w14:textId="1259EB79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VarioLF3</w:t>
            </w:r>
          </w:p>
        </w:tc>
      </w:tr>
      <w:tr w:rsidR="004968D9" w:rsidRPr="00303FBB" w14:paraId="04C0833D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052D1D79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2ED06BFF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0CCBE297" w14:textId="704CE232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VarioLF3/2</w:t>
            </w:r>
          </w:p>
        </w:tc>
      </w:tr>
      <w:tr w:rsidR="004968D9" w:rsidRPr="00303FBB" w14:paraId="143D4D0C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68778077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4B88561B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485C33D5" w14:textId="5BE4BDDC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Stadler Tango NF2</w:t>
            </w:r>
          </w:p>
        </w:tc>
      </w:tr>
      <w:tr w:rsidR="00D1212C" w:rsidRPr="00303FBB" w14:paraId="090A112E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7C2856B8" w14:textId="77777777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293BDF1" w14:textId="77777777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68EA8C02" w14:textId="1DA26559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39T</w:t>
            </w:r>
          </w:p>
        </w:tc>
      </w:tr>
    </w:tbl>
    <w:p w14:paraId="73F640E9" w14:textId="77777777" w:rsidR="00DA42DE" w:rsidRPr="00224395" w:rsidRDefault="009F4CF7" w:rsidP="00224395">
      <w:pPr>
        <w:spacing w:before="120" w:after="12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t>Zadavatel upozorňuje, že</w:t>
      </w:r>
      <w:r w:rsidR="00DA42DE" w:rsidRPr="00224395">
        <w:rPr>
          <w:rFonts w:asciiTheme="minorHAnsi" w:hAnsiTheme="minorHAnsi" w:cstheme="minorHAnsi"/>
        </w:rPr>
        <w:t>:</w:t>
      </w:r>
    </w:p>
    <w:p w14:paraId="1F8B7A7B" w14:textId="76EC36EB" w:rsidR="00DA42DE" w:rsidRPr="00224395" w:rsidRDefault="00224395" w:rsidP="00224395">
      <w:pPr>
        <w:pStyle w:val="Odstavecseseznamem"/>
        <w:numPr>
          <w:ilvl w:val="1"/>
          <w:numId w:val="3"/>
        </w:numPr>
        <w:tabs>
          <w:tab w:val="clear" w:pos="1440"/>
        </w:tabs>
        <w:spacing w:before="120" w:after="120"/>
        <w:ind w:left="567"/>
        <w:contextualSpacing w:val="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t>p</w:t>
      </w:r>
      <w:r w:rsidR="00DA42DE" w:rsidRPr="00224395">
        <w:rPr>
          <w:rFonts w:asciiTheme="minorHAnsi" w:hAnsiTheme="minorHAnsi" w:cstheme="minorHAnsi"/>
        </w:rPr>
        <w:t>ro účely účasti</w:t>
      </w:r>
      <w:r w:rsidRPr="00224395">
        <w:rPr>
          <w:rFonts w:asciiTheme="minorHAnsi" w:hAnsiTheme="minorHAnsi" w:cstheme="minorHAnsi"/>
        </w:rPr>
        <w:t xml:space="preserve"> zástupce dodavatele</w:t>
      </w:r>
      <w:r w:rsidR="00DA42DE" w:rsidRPr="00224395">
        <w:rPr>
          <w:rFonts w:asciiTheme="minorHAnsi" w:hAnsiTheme="minorHAnsi" w:cstheme="minorHAnsi"/>
        </w:rPr>
        <w:t xml:space="preserve"> na prohlídce</w:t>
      </w:r>
      <w:r w:rsidRPr="00224395">
        <w:rPr>
          <w:rFonts w:asciiTheme="minorHAnsi" w:hAnsiTheme="minorHAnsi" w:cstheme="minorHAnsi"/>
        </w:rPr>
        <w:t xml:space="preserve"> je nutné předem uzavřít dohodu o mlčenlivosti dle přílohy č. 8 zadávací dokumentace;</w:t>
      </w:r>
      <w:r w:rsidR="00DA42DE" w:rsidRPr="00224395">
        <w:rPr>
          <w:rFonts w:asciiTheme="minorHAnsi" w:hAnsiTheme="minorHAnsi" w:cstheme="minorHAnsi"/>
        </w:rPr>
        <w:t xml:space="preserve"> </w:t>
      </w:r>
    </w:p>
    <w:p w14:paraId="61AA134B" w14:textId="4C937B65" w:rsidR="00443B14" w:rsidRPr="00224395" w:rsidRDefault="00224395" w:rsidP="00224395">
      <w:pPr>
        <w:pStyle w:val="Odstavecseseznamem"/>
        <w:numPr>
          <w:ilvl w:val="1"/>
          <w:numId w:val="3"/>
        </w:numPr>
        <w:tabs>
          <w:tab w:val="clear" w:pos="1440"/>
        </w:tabs>
        <w:spacing w:before="120" w:after="120"/>
        <w:ind w:left="567"/>
        <w:contextualSpacing w:val="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lastRenderedPageBreak/>
        <w:t>z</w:t>
      </w:r>
      <w:r w:rsidR="00443B14" w:rsidRPr="00224395">
        <w:rPr>
          <w:rFonts w:asciiTheme="minorHAnsi" w:hAnsiTheme="minorHAnsi" w:cstheme="minorHAnsi"/>
        </w:rPr>
        <w:t>a každého dodavatele se může prohlídky zúčastnit</w:t>
      </w:r>
      <w:r w:rsidR="00E6722B">
        <w:rPr>
          <w:rFonts w:asciiTheme="minorHAnsi" w:hAnsiTheme="minorHAnsi" w:cstheme="minorHAnsi"/>
        </w:rPr>
        <w:t xml:space="preserve"> maximálně dva zástupci</w:t>
      </w:r>
      <w:r w:rsidR="00443B14" w:rsidRPr="00224395">
        <w:rPr>
          <w:rFonts w:asciiTheme="minorHAnsi" w:hAnsiTheme="minorHAnsi" w:cstheme="minorHAnsi"/>
        </w:rPr>
        <w:t xml:space="preserve">. </w:t>
      </w:r>
    </w:p>
    <w:p w14:paraId="54B2FEE9" w14:textId="77777777" w:rsidR="00443B14" w:rsidRPr="000B1F79" w:rsidRDefault="00443B14" w:rsidP="00443B14">
      <w:pPr>
        <w:pStyle w:val="Zkladntext2"/>
        <w:spacing w:line="240" w:lineRule="auto"/>
        <w:jc w:val="both"/>
        <w:rPr>
          <w:rFonts w:asciiTheme="minorHAnsi" w:hAnsiTheme="minorHAnsi" w:cstheme="minorHAnsi"/>
        </w:rPr>
      </w:pPr>
      <w:r w:rsidRPr="00DC0E39">
        <w:rPr>
          <w:rFonts w:asciiTheme="minorHAnsi" w:hAnsiTheme="minorHAnsi" w:cstheme="minorHAnsi"/>
          <w:b/>
          <w:bCs/>
        </w:rPr>
        <w:t>Zadavatel nebude v průběhu prohlídky předmětu plnění zodpovídat žádné dotazy dodavatelů</w:t>
      </w:r>
      <w:r w:rsidRPr="000B1F79">
        <w:rPr>
          <w:rFonts w:asciiTheme="minorHAnsi" w:hAnsiTheme="minorHAnsi" w:cstheme="minorHAnsi"/>
        </w:rPr>
        <w:t xml:space="preserve">, případné dotazy musí dodavatelé adresovat zástupci zadavatele způsobem popsaným v článku 14. zadávací dokumentace. </w:t>
      </w:r>
    </w:p>
    <w:p w14:paraId="42B13770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72" w14:textId="77777777" w:rsidTr="00F6208A">
        <w:tc>
          <w:tcPr>
            <w:tcW w:w="9212" w:type="dxa"/>
            <w:shd w:val="pct12" w:color="auto" w:fill="auto"/>
          </w:tcPr>
          <w:p w14:paraId="42B13771" w14:textId="77777777" w:rsidR="00F6208A" w:rsidRPr="006922F6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Požadavky na prokázání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73" w14:textId="77777777" w:rsidR="00F6208A" w:rsidRPr="006922F6" w:rsidRDefault="00F6208A" w:rsidP="00F6208A">
      <w:pPr>
        <w:pStyle w:val="normalodsazene"/>
        <w:keepNext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75" w14:textId="77777777" w:rsidTr="00F6208A">
        <w:tc>
          <w:tcPr>
            <w:tcW w:w="9212" w:type="dxa"/>
            <w:shd w:val="pct12" w:color="auto" w:fill="auto"/>
          </w:tcPr>
          <w:p w14:paraId="42B13774" w14:textId="77777777" w:rsidR="00F6208A" w:rsidRPr="006922F6" w:rsidRDefault="00F6208A" w:rsidP="00F6208A">
            <w:pPr>
              <w:keepNext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Obecná ustanovení o prokazování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76" w14:textId="77777777" w:rsidR="00F6208A" w:rsidRDefault="00F6208A" w:rsidP="00F6208A">
      <w:pPr>
        <w:pStyle w:val="Normlnweb"/>
        <w:spacing w:before="0" w:after="0"/>
        <w:ind w:left="720"/>
        <w:jc w:val="both"/>
        <w:rPr>
          <w:rFonts w:ascii="Calibri" w:hAnsi="Calibri" w:cs="Calibri"/>
        </w:rPr>
      </w:pPr>
    </w:p>
    <w:p w14:paraId="42B13777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Kvalifikovaným pro splnění</w:t>
      </w:r>
      <w:r w:rsidRPr="008C67E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sektorové veřejné zakázky je dodavatel, který</w:t>
      </w:r>
      <w:r w:rsidRPr="006922F6">
        <w:rPr>
          <w:rFonts w:ascii="Calibri" w:hAnsi="Calibri" w:cs="Calibri"/>
        </w:rPr>
        <w:t>:</w:t>
      </w:r>
    </w:p>
    <w:p w14:paraId="42B13778" w14:textId="77777777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základní způsobilost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>74</w:t>
      </w:r>
      <w:r w:rsidRPr="00486F20">
        <w:rPr>
          <w:rFonts w:ascii="Calibri" w:hAnsi="Calibri" w:cs="Calibri"/>
        </w:rPr>
        <w:t xml:space="preserve"> zákona,</w:t>
      </w:r>
    </w:p>
    <w:p w14:paraId="42B13779" w14:textId="70EFB73A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profesní způsobilost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 xml:space="preserve">77 odst. 1 </w:t>
      </w:r>
      <w:r w:rsidRPr="00486F20">
        <w:rPr>
          <w:rFonts w:ascii="Calibri" w:hAnsi="Calibri" w:cs="Calibri"/>
        </w:rPr>
        <w:t>zákona,</w:t>
      </w:r>
    </w:p>
    <w:p w14:paraId="37552288" w14:textId="6495EB14" w:rsidR="00467CF6" w:rsidRDefault="00467CF6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ekonomickou kvalifikaci podle ustanovení § 78 odst. 1 zákona,</w:t>
      </w:r>
    </w:p>
    <w:p w14:paraId="42B1377A" w14:textId="77777777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technickou kvalifikaci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>79</w:t>
      </w:r>
      <w:r w:rsidRPr="00486F20">
        <w:rPr>
          <w:rFonts w:ascii="Calibri" w:hAnsi="Calibri" w:cs="Calibri"/>
        </w:rPr>
        <w:t xml:space="preserve"> zákona.</w:t>
      </w:r>
    </w:p>
    <w:p w14:paraId="42B1377B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  <w:r w:rsidRPr="00BE3025">
        <w:rPr>
          <w:rFonts w:ascii="Calibri" w:hAnsi="Calibri" w:cs="Calibri"/>
        </w:rPr>
        <w:t xml:space="preserve">Dodavatel prokáže </w:t>
      </w:r>
      <w:r>
        <w:rPr>
          <w:rFonts w:ascii="Calibri" w:hAnsi="Calibri" w:cs="Calibri"/>
        </w:rPr>
        <w:t>kvalifikaci</w:t>
      </w:r>
      <w:r w:rsidRPr="00BE3025">
        <w:rPr>
          <w:rFonts w:ascii="Calibri" w:hAnsi="Calibri" w:cs="Calibri"/>
        </w:rPr>
        <w:t xml:space="preserve"> doklady požadovanými v této </w:t>
      </w:r>
      <w:r>
        <w:rPr>
          <w:rFonts w:ascii="Calibri" w:hAnsi="Calibri" w:cs="Calibri"/>
        </w:rPr>
        <w:t>zadávací</w:t>
      </w:r>
      <w:r w:rsidRPr="00BE3025">
        <w:rPr>
          <w:rFonts w:ascii="Calibri" w:hAnsi="Calibri" w:cs="Calibri"/>
        </w:rPr>
        <w:t xml:space="preserve"> dokumentaci.</w:t>
      </w:r>
    </w:p>
    <w:p w14:paraId="6D9A914F" w14:textId="77777777" w:rsidR="001430AD" w:rsidRDefault="001430AD" w:rsidP="001430AD">
      <w:pPr>
        <w:spacing w:after="120"/>
        <w:ind w:left="7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7DFD3FAD" w14:textId="77777777" w:rsidTr="008F5B02">
        <w:tc>
          <w:tcPr>
            <w:tcW w:w="9060" w:type="dxa"/>
            <w:shd w:val="pct12" w:color="auto" w:fill="auto"/>
          </w:tcPr>
          <w:p w14:paraId="5DC587F2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Prokázání kvalifikace získané v zahraničí</w:t>
            </w:r>
          </w:p>
        </w:tc>
      </w:tr>
    </w:tbl>
    <w:p w14:paraId="7780DE35" w14:textId="77777777" w:rsidR="001430AD" w:rsidRPr="006922F6" w:rsidRDefault="001430AD" w:rsidP="001430AD">
      <w:pPr>
        <w:pStyle w:val="Normlnweb"/>
        <w:spacing w:before="0" w:after="0" w:line="20" w:lineRule="atLeast"/>
        <w:ind w:left="720"/>
        <w:jc w:val="both"/>
        <w:rPr>
          <w:rFonts w:ascii="Calibri" w:hAnsi="Calibri" w:cs="Calibri"/>
        </w:rPr>
      </w:pPr>
    </w:p>
    <w:p w14:paraId="25D99BF4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 w:rsidRPr="00001106">
        <w:rPr>
          <w:rFonts w:ascii="Calibri" w:hAnsi="Calibri" w:cs="Calibri"/>
        </w:rPr>
        <w:t>V případě, že byla kvalifikace získána v zahraničí, prokazuje se doklady vydanými podle právního řádu země, ve které byla získána, a to v rozsahu požadovaném zadavatelem</w:t>
      </w:r>
      <w:r w:rsidRPr="006922F6">
        <w:rPr>
          <w:rFonts w:ascii="Calibri" w:hAnsi="Calibri" w:cs="Calibri"/>
        </w:rPr>
        <w:t>.</w:t>
      </w:r>
    </w:p>
    <w:p w14:paraId="2840AD7E" w14:textId="77777777" w:rsidR="001430AD" w:rsidRPr="006922F6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1758CEF2" w14:textId="77777777" w:rsidTr="002D62D5">
        <w:tc>
          <w:tcPr>
            <w:tcW w:w="9212" w:type="dxa"/>
            <w:shd w:val="pct12" w:color="auto" w:fill="auto"/>
          </w:tcPr>
          <w:p w14:paraId="544C8A0C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001106">
              <w:rPr>
                <w:rFonts w:ascii="Calibri" w:hAnsi="Calibri" w:cs="Calibri"/>
                <w:b/>
              </w:rPr>
              <w:t xml:space="preserve">Kvalifikace v případě společné účasti </w:t>
            </w:r>
            <w:r>
              <w:rPr>
                <w:rFonts w:ascii="Calibri" w:hAnsi="Calibri" w:cs="Calibri"/>
                <w:b/>
              </w:rPr>
              <w:t>dodavatelů</w:t>
            </w:r>
          </w:p>
        </w:tc>
      </w:tr>
    </w:tbl>
    <w:p w14:paraId="4507D28F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8259E13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 </w:t>
      </w:r>
      <w:r w:rsidRPr="00001106">
        <w:rPr>
          <w:rFonts w:ascii="Calibri" w:hAnsi="Calibri" w:cs="Calibri"/>
        </w:rPr>
        <w:t xml:space="preserve">případě společné účasti dodavatelů prokazuje základní způsobilost a profesní způsobilost podle </w:t>
      </w:r>
      <w:r>
        <w:rPr>
          <w:rFonts w:ascii="Calibri" w:hAnsi="Calibri" w:cs="Calibri"/>
        </w:rPr>
        <w:t xml:space="preserve">ustanovení </w:t>
      </w:r>
      <w:r w:rsidRPr="00001106">
        <w:rPr>
          <w:rFonts w:ascii="Calibri" w:hAnsi="Calibri" w:cs="Calibri"/>
        </w:rPr>
        <w:t>§ 77 odst. 1</w:t>
      </w:r>
      <w:r>
        <w:rPr>
          <w:rFonts w:ascii="Calibri" w:hAnsi="Calibri" w:cs="Calibri"/>
        </w:rPr>
        <w:t xml:space="preserve"> zákona </w:t>
      </w:r>
      <w:r w:rsidRPr="00001106">
        <w:rPr>
          <w:rFonts w:ascii="Calibri" w:hAnsi="Calibri" w:cs="Calibri"/>
        </w:rPr>
        <w:t>každý dodavatel samostatně.</w:t>
      </w:r>
    </w:p>
    <w:p w14:paraId="10CE3641" w14:textId="77777777" w:rsidR="0056390A" w:rsidRDefault="0056390A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273045CD" w14:textId="77777777" w:rsidTr="002D62D5">
        <w:tc>
          <w:tcPr>
            <w:tcW w:w="9212" w:type="dxa"/>
            <w:shd w:val="pct12" w:color="auto" w:fill="auto"/>
          </w:tcPr>
          <w:p w14:paraId="24C7FC8C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2571C">
              <w:rPr>
                <w:rFonts w:ascii="Calibri" w:hAnsi="Calibri" w:cs="Calibri"/>
                <w:b/>
              </w:rPr>
              <w:t>Prokázání kvalifikace prostřednictvím jiných osob</w:t>
            </w:r>
          </w:p>
        </w:tc>
      </w:tr>
    </w:tbl>
    <w:p w14:paraId="01F29322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20321AB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Dodavatel může ekonomickou kvalifikaci, technickou kvalifikaci nebo profesní způsobilost s výjimkou kritéria podle ustanovení § 77 odst. 1 zákona požadovanou zadavatelem prokázat prostřednictvím jiných osob. Dodavatel je v takovém případě povinen zadavateli předložit</w:t>
      </w:r>
    </w:p>
    <w:p w14:paraId="5D2F7E4E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prokazující splnění profesní způsobilosti podle ustanovení § 77 odst. 1 zákona jinou osobou,</w:t>
      </w:r>
    </w:p>
    <w:p w14:paraId="020D575F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prokazující splnění chybějící části kvalifikace prostřednictvím jiné osoby,</w:t>
      </w:r>
    </w:p>
    <w:p w14:paraId="54DD939A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o splnění základní způsobilosti podle § 74 zákona jinou osobou a</w:t>
      </w:r>
    </w:p>
    <w:p w14:paraId="53746EB6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>smlouvu nebo jinou osobou podepsané potvrzení o její existenci, jejímž obsahem je závazek jiné osoby</w:t>
      </w:r>
      <w:r>
        <w:rPr>
          <w:rFonts w:asciiTheme="minorHAnsi" w:hAnsiTheme="minorHAnsi" w:cs="Calibri"/>
        </w:rPr>
        <w:t xml:space="preserve"> k poskytnutí plnění určeného k plnění veřejné zakázky nebo k poskytnutí věcí nebo práv, s nimiž bude dodavatel oprávněn disponovat při plnění </w:t>
      </w:r>
      <w:r>
        <w:rPr>
          <w:rFonts w:asciiTheme="minorHAnsi" w:hAnsiTheme="minorHAnsi" w:cs="Calibri"/>
        </w:rPr>
        <w:lastRenderedPageBreak/>
        <w:t>veřejné zakázky, a to alespoň v rozsahu, v jakém jiná osoba prokázala kvalifikaci za dodavatele.</w:t>
      </w:r>
    </w:p>
    <w:p w14:paraId="34C81EF3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 xml:space="preserve">Prokazuje-li dodavatel prostřednictvím jiné osoby kvalifikaci a předkládá doklady podle § 79 odst. 2 písm. a), b) nebo d) </w:t>
      </w:r>
      <w:r>
        <w:rPr>
          <w:rFonts w:asciiTheme="minorHAnsi" w:hAnsiTheme="minorHAnsi" w:cs="Calibri"/>
        </w:rPr>
        <w:t xml:space="preserve">zákona </w:t>
      </w:r>
      <w:r w:rsidRPr="00EF2B5F">
        <w:rPr>
          <w:rFonts w:asciiTheme="minorHAnsi" w:hAnsiTheme="minorHAnsi" w:cs="Calibri"/>
        </w:rPr>
        <w:t xml:space="preserve">vztahující se k takové osobě, musí ze smlouvy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>vyplývat závazek, že jiná osoba bude vykonávat stavební práce či služby, ke kterým se prokazované kritérium kvalifikace vztahuje</w:t>
      </w:r>
      <w:r>
        <w:rPr>
          <w:rFonts w:asciiTheme="minorHAnsi" w:hAnsiTheme="minorHAnsi" w:cs="Calibri"/>
        </w:rPr>
        <w:t>.</w:t>
      </w:r>
    </w:p>
    <w:p w14:paraId="7C581A27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>Má se za to, že požadavek podle písm. d)</w:t>
      </w:r>
      <w:r>
        <w:rPr>
          <w:rFonts w:asciiTheme="minorHAnsi" w:hAnsiTheme="minorHAnsi" w:cs="Calibri"/>
        </w:rPr>
        <w:t xml:space="preserve"> výše</w:t>
      </w:r>
      <w:r w:rsidRPr="00EF2B5F">
        <w:rPr>
          <w:rFonts w:asciiTheme="minorHAnsi" w:hAnsiTheme="minorHAnsi" w:cs="Calibri"/>
        </w:rPr>
        <w:t xml:space="preserve"> je splněn, pokud z obsahu smlouvy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 xml:space="preserve">vyplývá závazek jiné osoby plnit veřejnou zakázku společně a nerozdílně s dodavatelem; to neplatí, pokud smlouva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 xml:space="preserve">musí splňovat požadavky podle </w:t>
      </w:r>
      <w:r>
        <w:rPr>
          <w:rFonts w:asciiTheme="minorHAnsi" w:hAnsiTheme="minorHAnsi" w:cs="Calibri"/>
        </w:rPr>
        <w:t>ustanovení § 83 odst.</w:t>
      </w:r>
      <w:r w:rsidRPr="00EF2B5F">
        <w:rPr>
          <w:rFonts w:asciiTheme="minorHAnsi" w:hAnsiTheme="minorHAnsi" w:cs="Calibri"/>
        </w:rPr>
        <w:t xml:space="preserve"> 2</w:t>
      </w:r>
      <w:r>
        <w:rPr>
          <w:rFonts w:asciiTheme="minorHAnsi" w:hAnsiTheme="minorHAnsi" w:cs="Calibri"/>
        </w:rPr>
        <w:t xml:space="preserve"> zákona.</w:t>
      </w:r>
    </w:p>
    <w:p w14:paraId="5AF04E1E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Zadavatel v této souvislosti požaduje v souladu s ustanovením § 83 odst. 3 zákona, aby dodavatel a jiná osoba, jejímž prostřednictvím dodavatel prokazuje ekonomickou kvalifikaci, nesli společnou a nerozdílnou odpovědnost za plnění veřejné zakázky.</w:t>
      </w:r>
    </w:p>
    <w:p w14:paraId="4FF1A9CB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 w:rsidRPr="00EB464F">
        <w:rPr>
          <w:rFonts w:ascii="Calibri" w:hAnsi="Calibri" w:cs="Calibri"/>
        </w:rPr>
        <w:t>Na kvalifikaci jiné osoby, jejímž prostřednictvím je prokazována kvalifikace, se vztahují pravidla stanovená zákonem nebo zadávacími podmínkami pro kvalifikaci dodavatele, za kterého je kvalifikace prokazována</w:t>
      </w:r>
      <w:r>
        <w:rPr>
          <w:rFonts w:ascii="Calibri" w:hAnsi="Calibri" w:cs="Calibri"/>
        </w:rPr>
        <w:t>.</w:t>
      </w:r>
    </w:p>
    <w:p w14:paraId="717B7A1C" w14:textId="77777777" w:rsidR="00F566DB" w:rsidRDefault="00F566DB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987CAA" w14:paraId="3E839FE9" w14:textId="77777777" w:rsidTr="00B71133">
        <w:tc>
          <w:tcPr>
            <w:tcW w:w="9060" w:type="dxa"/>
            <w:shd w:val="pct12" w:color="auto" w:fill="auto"/>
          </w:tcPr>
          <w:p w14:paraId="2A73FB7C" w14:textId="77777777" w:rsidR="001430AD" w:rsidRPr="00987CAA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87CAA">
              <w:rPr>
                <w:rFonts w:ascii="Calibri" w:hAnsi="Calibri" w:cs="Calibri"/>
                <w:b/>
              </w:rPr>
              <w:t xml:space="preserve">Společné prokazování kvalifikace </w:t>
            </w:r>
          </w:p>
        </w:tc>
      </w:tr>
    </w:tbl>
    <w:p w14:paraId="5A9A7BA5" w14:textId="77777777" w:rsidR="001430AD" w:rsidRPr="00987CAA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73864626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Pokud zadavatel v této zadávací dokumentaci nestanovil pro konkrétní případ bližší pravidla pro prokazování ekonomické kvalifikace nebo technické kvalifikace a pokud se dodavatelé účastní zadávacího řízení společně nebo prokazují kvalifikaci prostřednictvím jiných osob, prokazují dodavatelé a jiné osoby kvalifikaci společně.</w:t>
      </w:r>
    </w:p>
    <w:p w14:paraId="013E1E83" w14:textId="77777777" w:rsidR="001430AD" w:rsidRPr="00987CAA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987CAA" w14:paraId="7B3DC280" w14:textId="77777777" w:rsidTr="002D62D5">
        <w:tc>
          <w:tcPr>
            <w:tcW w:w="9212" w:type="dxa"/>
            <w:shd w:val="pct12" w:color="auto" w:fill="auto"/>
          </w:tcPr>
          <w:p w14:paraId="4725410F" w14:textId="77777777" w:rsidR="001430AD" w:rsidRPr="00987CAA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87CAA">
              <w:rPr>
                <w:rFonts w:ascii="Calibri" w:hAnsi="Calibri" w:cs="Calibri"/>
                <w:b/>
              </w:rPr>
              <w:t>Požadavek na prokázání kvalifikace poddodavatele</w:t>
            </w:r>
          </w:p>
        </w:tc>
      </w:tr>
    </w:tbl>
    <w:p w14:paraId="0B5B9CF1" w14:textId="77777777" w:rsidR="001430AD" w:rsidRPr="00987CAA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2D7BB51C" w14:textId="5E803F43" w:rsidR="001430AD" w:rsidRDefault="001430AD" w:rsidP="001F1F03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ve smyslu ustanovení § 85 odst. 1 zákona nepožaduje, aby účastník zadávacího řízení předložil doklady prokazující základní způsobilost podle ustanovení § 74 zákona a profesní způsobilost podle ustanovení § 77 zákona jeho poddodavatelů, kteří neprokazují splnění části kvalifikace za účastníka zadávacího řízení dle ustanovení § 83 zákona.</w:t>
      </w:r>
    </w:p>
    <w:p w14:paraId="2968ED2E" w14:textId="77777777" w:rsidR="002A4D38" w:rsidRDefault="002A4D38" w:rsidP="001F1F03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0D7E0121" w14:textId="77777777" w:rsidTr="002D62D5">
        <w:tc>
          <w:tcPr>
            <w:tcW w:w="9212" w:type="dxa"/>
            <w:shd w:val="pct12" w:color="auto" w:fill="auto"/>
          </w:tcPr>
          <w:p w14:paraId="7DDFCB0F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54B63">
              <w:rPr>
                <w:rFonts w:ascii="Calibri" w:hAnsi="Calibri" w:cs="Calibri"/>
                <w:b/>
              </w:rPr>
              <w:t>Doklady o kvalifikaci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35FDFA13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6B6F6F62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Dodavatelé prokazují kvalifikaci doklady stanovenými touto zadávací dokumentací.</w:t>
      </w:r>
    </w:p>
    <w:p w14:paraId="2D11038E" w14:textId="6811AF82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neumožňuje, pokud není v zadávací dokumentaci výslovně uvedeno jinak, nahradit předložení dokladů čestným prohlášením. Dodavatel může vždy nahradit požadované doklady jednotným evropským osvědčením pro veřejné zakázky </w:t>
      </w:r>
      <w:r w:rsidRPr="00422C0A">
        <w:rPr>
          <w:rFonts w:ascii="Calibri" w:hAnsi="Calibri" w:cs="Calibri"/>
        </w:rPr>
        <w:t xml:space="preserve">podle </w:t>
      </w:r>
      <w:r>
        <w:rPr>
          <w:rFonts w:ascii="Calibri" w:hAnsi="Calibri" w:cs="Calibri"/>
        </w:rPr>
        <w:t xml:space="preserve">ustanovení </w:t>
      </w:r>
      <w:r w:rsidRPr="00422C0A">
        <w:rPr>
          <w:rFonts w:ascii="Calibri" w:hAnsi="Calibri" w:cs="Calibri"/>
        </w:rPr>
        <w:t>§ 87</w:t>
      </w:r>
      <w:r>
        <w:rPr>
          <w:rFonts w:ascii="Calibri" w:hAnsi="Calibri" w:cs="Calibri"/>
        </w:rPr>
        <w:t xml:space="preserve"> zákona</w:t>
      </w:r>
      <w:r w:rsidRPr="00422C0A">
        <w:rPr>
          <w:rFonts w:ascii="Calibri" w:hAnsi="Calibri" w:cs="Calibri"/>
        </w:rPr>
        <w:t xml:space="preserve">. </w:t>
      </w:r>
      <w:r w:rsidRPr="008B10FD">
        <w:rPr>
          <w:rFonts w:ascii="Calibri" w:hAnsi="Calibri" w:cs="Calibri"/>
        </w:rPr>
        <w:t xml:space="preserve">(Hospodářský subjekt (dodavatel) </w:t>
      </w:r>
      <w:r w:rsidR="00AB3779" w:rsidRPr="002F1744">
        <w:rPr>
          <w:rFonts w:ascii="Calibri" w:hAnsi="Calibri" w:cs="Calibri"/>
          <w:u w:val="single"/>
        </w:rPr>
        <w:t>nemůže</w:t>
      </w:r>
      <w:r w:rsidRPr="008B10FD">
        <w:rPr>
          <w:rFonts w:ascii="Calibri" w:hAnsi="Calibri" w:cs="Calibri"/>
        </w:rPr>
        <w:t xml:space="preserve"> vyplnit ve formuláři jednotného evropského osvědčení pro veřejné zakázky v části IV: Kvalifikační kritéria pro výběr pouze „oddíl a“</w:t>
      </w:r>
      <w:r w:rsidR="002F1744">
        <w:rPr>
          <w:rFonts w:ascii="Calibri" w:hAnsi="Calibri" w:cs="Calibri"/>
        </w:rPr>
        <w:t xml:space="preserve">, ale musí vyplnit </w:t>
      </w:r>
      <w:r w:rsidRPr="008B10FD">
        <w:rPr>
          <w:rFonts w:ascii="Calibri" w:hAnsi="Calibri" w:cs="Calibri"/>
        </w:rPr>
        <w:t xml:space="preserve">další oddíly </w:t>
      </w:r>
      <w:r w:rsidR="002F1744">
        <w:rPr>
          <w:rFonts w:ascii="Calibri" w:hAnsi="Calibri" w:cs="Calibri"/>
        </w:rPr>
        <w:t>formuláře</w:t>
      </w:r>
      <w:r w:rsidRPr="008B10FD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. </w:t>
      </w:r>
    </w:p>
    <w:p w14:paraId="00C2294B" w14:textId="77777777" w:rsidR="001430AD" w:rsidRDefault="001430AD" w:rsidP="001430AD">
      <w:pPr>
        <w:widowControl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si může v průběhu zadávacího řízení vyžádat předložení originálů nebo úředně </w:t>
      </w:r>
      <w:r>
        <w:rPr>
          <w:rFonts w:ascii="Calibri" w:hAnsi="Calibri" w:cs="Calibri"/>
        </w:rPr>
        <w:lastRenderedPageBreak/>
        <w:t>ověřených kopií dokladů o kvalifikaci v elektronické podobě.</w:t>
      </w:r>
      <w:r>
        <w:rPr>
          <w:rFonts w:ascii="Calibri" w:hAnsi="Calibri" w:cs="Calibri"/>
          <w:b/>
        </w:rPr>
        <w:t xml:space="preserve"> Za originál v elektronické podobě se nepovažuje scan dokladu vydaného orgánem státní správy (ani pokud by byl následně elektronicky podepsán dodavatelem).</w:t>
      </w:r>
      <w:r>
        <w:rPr>
          <w:rFonts w:ascii="Calibri" w:hAnsi="Calibri" w:cs="Calibri"/>
        </w:rPr>
        <w:t xml:space="preserve">  </w:t>
      </w:r>
    </w:p>
    <w:p w14:paraId="33B6D965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Doklady prokazující základní způsobilost podle </w:t>
      </w:r>
      <w:r w:rsidRPr="00EC2304">
        <w:rPr>
          <w:rFonts w:ascii="Calibri" w:hAnsi="Calibri" w:cs="Calibri"/>
        </w:rPr>
        <w:t>§ 74</w:t>
      </w:r>
      <w:r>
        <w:rPr>
          <w:rFonts w:ascii="Calibri" w:hAnsi="Calibri" w:cs="Calibri"/>
        </w:rPr>
        <w:t xml:space="preserve"> zákona musí prokazovat splnění požadovaného kritéria způsobilosti nejpozději v době 3 měsíců přede dnem zahájení zadávacího řízení. </w:t>
      </w:r>
    </w:p>
    <w:p w14:paraId="08BEC58C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2687864D" w14:textId="77777777" w:rsidTr="002D62D5">
        <w:tc>
          <w:tcPr>
            <w:tcW w:w="9212" w:type="dxa"/>
            <w:shd w:val="pct12" w:color="auto" w:fill="auto"/>
          </w:tcPr>
          <w:p w14:paraId="19AD4046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54B63">
              <w:rPr>
                <w:rFonts w:ascii="Calibri" w:hAnsi="Calibri" w:cs="Calibri"/>
                <w:b/>
              </w:rPr>
              <w:t>Změny kvalifikace účastníka zadávacího řízení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3837F108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52692D0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že: </w:t>
      </w:r>
    </w:p>
    <w:p w14:paraId="43DB220F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podmínky kvalifikace jsou nadále splněny, </w:t>
      </w:r>
    </w:p>
    <w:p w14:paraId="48B673E3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nedošlo k ovlivnění kritérií pro snížení počtu účastníků zadávacího řízení nebo nabídek a </w:t>
      </w:r>
    </w:p>
    <w:p w14:paraId="1A88AE86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nedošlo k ovlivnění kritérií hodnocení nabídek. </w:t>
      </w:r>
    </w:p>
    <w:p w14:paraId="089C031B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F51023">
        <w:rPr>
          <w:rFonts w:ascii="Calibri" w:hAnsi="Calibri" w:cs="Calibri"/>
        </w:rPr>
        <w:t xml:space="preserve">Zadavatel může vyloučit účastníka zadávacího řízení, pokud prokáže, že účastník zadávacího řízení nesplnil povinnost podle </w:t>
      </w:r>
      <w:r>
        <w:rPr>
          <w:rFonts w:ascii="Calibri" w:hAnsi="Calibri" w:cs="Calibri"/>
        </w:rPr>
        <w:t xml:space="preserve">shora uvedeného </w:t>
      </w:r>
      <w:r w:rsidRPr="00F51023">
        <w:rPr>
          <w:rFonts w:ascii="Calibri" w:hAnsi="Calibri" w:cs="Calibri"/>
        </w:rPr>
        <w:t>odstavce</w:t>
      </w:r>
      <w:r>
        <w:rPr>
          <w:rFonts w:ascii="Calibri" w:hAnsi="Calibri" w:cs="Calibri"/>
        </w:rPr>
        <w:t>.</w:t>
      </w:r>
    </w:p>
    <w:p w14:paraId="642FCDAA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146D1FC4" w14:textId="77777777" w:rsidTr="002D62D5">
        <w:tc>
          <w:tcPr>
            <w:tcW w:w="9212" w:type="dxa"/>
            <w:shd w:val="pct12" w:color="auto" w:fill="auto"/>
          </w:tcPr>
          <w:p w14:paraId="18F1EF11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>Prokazování kvalifikace pomocí výpisu ze seznamu kvalifikovaných dodavatelů</w:t>
            </w:r>
          </w:p>
        </w:tc>
      </w:tr>
    </w:tbl>
    <w:p w14:paraId="39686BB5" w14:textId="77777777" w:rsidR="001430AD" w:rsidRPr="006922F6" w:rsidRDefault="001430AD" w:rsidP="001430AD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75F8DFDC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Předloží-li dodavatel zadavateli výpis ze seznamu kvalifikovaných dodavatelů dle ustanovení § 228 odst. 1 zákona ve lhůtě pro prokázání kvalifikace, nahrazuje tento výpis doklad prokazující profesní způsobilost podle ustanovení § 77 zákona v tom rozsahu, v jakém údaje ve výpisu ze seznamu kvalifikovaných dodavatelů prokazují splnění kritérií profesní způsobilosti, a základní způsobilost podle ustanovení § 74 zákona. </w:t>
      </w:r>
    </w:p>
    <w:p w14:paraId="67B0E458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přijme výpis ze seznamu kvalifikovaných dodavatelů, pokud k poslednímu dni, ke kterému má být prokázána základní způsobilost nebo profesní způsobilost, není výpis ze seznamu kvalifikovaných dodavatelů starší než 3 měsíce. </w:t>
      </w:r>
    </w:p>
    <w:p w14:paraId="0834F3B1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nemusí přijmout výpis ze seznamu kvalifikovaných dodavatelů, na kterém je vyznačeno zahájení řízení podle ustanovení § 231 odst. 3 zákona.</w:t>
      </w:r>
    </w:p>
    <w:p w14:paraId="5D659ABD" w14:textId="4D700806" w:rsidR="001430AD" w:rsidRPr="006922F6" w:rsidRDefault="001430AD" w:rsidP="0027744C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31943550" w14:textId="77777777" w:rsidTr="002D62D5">
        <w:tc>
          <w:tcPr>
            <w:tcW w:w="9212" w:type="dxa"/>
            <w:shd w:val="pct12" w:color="auto" w:fill="auto"/>
          </w:tcPr>
          <w:p w14:paraId="1527C3EE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709" w:hanging="709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Prokazování kvalifikace pomocí </w:t>
            </w:r>
            <w:r>
              <w:rPr>
                <w:rFonts w:ascii="Calibri" w:hAnsi="Calibri" w:cs="Calibri"/>
                <w:b/>
              </w:rPr>
              <w:t xml:space="preserve">certifikátu </w:t>
            </w:r>
            <w:r w:rsidRPr="006922F6">
              <w:rPr>
                <w:rFonts w:ascii="Calibri" w:hAnsi="Calibri" w:cs="Calibri"/>
                <w:b/>
              </w:rPr>
              <w:t>ze systému certifikovaných dodavatelů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1DCE0C37" w14:textId="77777777" w:rsidR="001430AD" w:rsidRDefault="001430AD" w:rsidP="001430AD">
      <w:pPr>
        <w:pStyle w:val="normalodsazene"/>
        <w:spacing w:before="0" w:after="0" w:line="20" w:lineRule="atLeast"/>
        <w:jc w:val="both"/>
        <w:rPr>
          <w:rFonts w:ascii="Calibri" w:hAnsi="Calibri" w:cs="Calibri"/>
          <w:sz w:val="24"/>
        </w:rPr>
      </w:pPr>
    </w:p>
    <w:p w14:paraId="04B75EC5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bookmarkStart w:id="7" w:name="_Hlk72505267"/>
      <w:r w:rsidRPr="00CF2B49">
        <w:rPr>
          <w:rFonts w:ascii="Calibri" w:hAnsi="Calibri" w:cs="Calibri"/>
        </w:rPr>
        <w:t xml:space="preserve">Platným certifikátem vydaným v rámci schváleného systému certifikovaných dodavatelů lze </w:t>
      </w:r>
      <w:r w:rsidRPr="00CF2B49">
        <w:rPr>
          <w:rFonts w:ascii="Calibri" w:hAnsi="Calibri" w:cs="Calibri"/>
        </w:rPr>
        <w:lastRenderedPageBreak/>
        <w:t xml:space="preserve">prokázat kvalifikaci v zadávacím řízení. Má se za to, že dodavatel je kvalifikovaný v rozsahu uvedeném na certifikátu. </w:t>
      </w:r>
    </w:p>
    <w:p w14:paraId="09BB554E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CF2B49">
        <w:rPr>
          <w:rFonts w:ascii="Calibri" w:hAnsi="Calibri" w:cs="Calibri"/>
        </w:rPr>
        <w:t xml:space="preserve">Zadavatel bez zvláštních důvodů </w:t>
      </w:r>
      <w:r>
        <w:rPr>
          <w:rFonts w:ascii="Calibri" w:hAnsi="Calibri" w:cs="Calibri"/>
        </w:rPr>
        <w:t xml:space="preserve">nebude </w:t>
      </w:r>
      <w:r w:rsidRPr="00CF2B49">
        <w:rPr>
          <w:rFonts w:ascii="Calibri" w:hAnsi="Calibri" w:cs="Calibri"/>
        </w:rPr>
        <w:t>zpochybň</w:t>
      </w:r>
      <w:r>
        <w:rPr>
          <w:rFonts w:ascii="Calibri" w:hAnsi="Calibri" w:cs="Calibri"/>
        </w:rPr>
        <w:t>ovat</w:t>
      </w:r>
      <w:r w:rsidRPr="00CF2B49">
        <w:rPr>
          <w:rFonts w:ascii="Calibri" w:hAnsi="Calibri" w:cs="Calibri"/>
        </w:rPr>
        <w:t xml:space="preserve"> údaje uvedené v certifikátu. </w:t>
      </w:r>
      <w:r>
        <w:rPr>
          <w:rFonts w:ascii="Calibri" w:hAnsi="Calibri" w:cs="Calibri"/>
        </w:rPr>
        <w:t>Zadavatel je oprávněn p</w:t>
      </w:r>
      <w:r w:rsidRPr="00CF2B49">
        <w:rPr>
          <w:rFonts w:ascii="Calibri" w:hAnsi="Calibri" w:cs="Calibri"/>
        </w:rPr>
        <w:t xml:space="preserve">řed uzavřením </w:t>
      </w:r>
      <w:r>
        <w:rPr>
          <w:rFonts w:ascii="Calibri" w:hAnsi="Calibri" w:cs="Calibri"/>
        </w:rPr>
        <w:t xml:space="preserve">Smlouvy </w:t>
      </w:r>
      <w:r w:rsidRPr="00CF2B49">
        <w:rPr>
          <w:rFonts w:ascii="Calibri" w:hAnsi="Calibri" w:cs="Calibri"/>
        </w:rPr>
        <w:t xml:space="preserve">po dodavateli, který prokázal kvalifikaci certifikátem, požadovat předložení dokladů podle </w:t>
      </w:r>
      <w:r>
        <w:rPr>
          <w:rFonts w:ascii="Calibri" w:hAnsi="Calibri" w:cs="Calibri"/>
        </w:rPr>
        <w:t xml:space="preserve">ustanovení </w:t>
      </w:r>
      <w:r w:rsidRPr="00CF2B49">
        <w:rPr>
          <w:rFonts w:ascii="Calibri" w:hAnsi="Calibri" w:cs="Calibri"/>
        </w:rPr>
        <w:t>§ 74 odst. 1 písm. b) až d)</w:t>
      </w:r>
      <w:r>
        <w:rPr>
          <w:rFonts w:ascii="Calibri" w:hAnsi="Calibri" w:cs="Calibri"/>
        </w:rPr>
        <w:t xml:space="preserve"> zákona.</w:t>
      </w:r>
    </w:p>
    <w:p w14:paraId="72C44B7A" w14:textId="77777777" w:rsidR="001430AD" w:rsidRPr="00CF2B49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CF2B49">
        <w:rPr>
          <w:rFonts w:ascii="Calibri" w:hAnsi="Calibri" w:cs="Calibri"/>
        </w:rPr>
        <w:t xml:space="preserve">Stejně jako certifikátem může dodavatel prokázat kvalifikaci osvědčením, které pochází </w:t>
      </w:r>
      <w:r>
        <w:rPr>
          <w:rFonts w:ascii="Calibri" w:hAnsi="Calibri" w:cs="Calibri"/>
        </w:rPr>
        <w:t>z </w:t>
      </w:r>
      <w:r w:rsidRPr="00CF2B49">
        <w:rPr>
          <w:rFonts w:ascii="Calibri" w:hAnsi="Calibri" w:cs="Calibri"/>
        </w:rPr>
        <w:t>jiného členského státu</w:t>
      </w:r>
      <w:r w:rsidRPr="00A91A8C">
        <w:t xml:space="preserve"> </w:t>
      </w:r>
      <w:r w:rsidRPr="00A91A8C">
        <w:rPr>
          <w:rFonts w:ascii="Calibri" w:hAnsi="Calibri" w:cs="Calibri"/>
        </w:rPr>
        <w:t>Evropské unie, Evropského hospodářského prostoru nebo</w:t>
      </w:r>
      <w:r>
        <w:rPr>
          <w:rFonts w:ascii="Calibri" w:hAnsi="Calibri" w:cs="Calibri"/>
        </w:rPr>
        <w:t xml:space="preserve"> ze</w:t>
      </w:r>
      <w:r w:rsidRPr="00A91A8C">
        <w:rPr>
          <w:rFonts w:ascii="Calibri" w:hAnsi="Calibri" w:cs="Calibri"/>
        </w:rPr>
        <w:t xml:space="preserve"> Švýcarské konfederac</w:t>
      </w:r>
      <w:r>
        <w:rPr>
          <w:rFonts w:ascii="Calibri" w:hAnsi="Calibri" w:cs="Calibri"/>
        </w:rPr>
        <w:t>e</w:t>
      </w:r>
      <w:r w:rsidRPr="00CF2B49">
        <w:rPr>
          <w:rFonts w:ascii="Calibri" w:hAnsi="Calibri" w:cs="Calibri"/>
        </w:rPr>
        <w:t>, v</w:t>
      </w:r>
      <w:r>
        <w:rPr>
          <w:rFonts w:ascii="Calibri" w:hAnsi="Calibri" w:cs="Calibri"/>
        </w:rPr>
        <w:t> </w:t>
      </w:r>
      <w:r w:rsidRPr="00CF2B49">
        <w:rPr>
          <w:rFonts w:ascii="Calibri" w:hAnsi="Calibri" w:cs="Calibri"/>
        </w:rPr>
        <w:t>němž</w:t>
      </w:r>
      <w:r>
        <w:rPr>
          <w:rFonts w:ascii="Calibri" w:hAnsi="Calibri" w:cs="Calibri"/>
        </w:rPr>
        <w:t xml:space="preserve"> / v níž</w:t>
      </w:r>
      <w:r w:rsidRPr="00CF2B49">
        <w:rPr>
          <w:rFonts w:ascii="Calibri" w:hAnsi="Calibri" w:cs="Calibri"/>
        </w:rPr>
        <w:t xml:space="preserve"> má dodavatel sídlo, a které je obdobou certifikátu vydaného v rámci systému certifikovaných dodavatelů. </w:t>
      </w:r>
    </w:p>
    <w:bookmarkEnd w:id="7"/>
    <w:p w14:paraId="6F9085B9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BF" w14:textId="77777777" w:rsidTr="001430AD">
        <w:tc>
          <w:tcPr>
            <w:tcW w:w="9060" w:type="dxa"/>
            <w:shd w:val="pct12" w:color="auto" w:fill="auto"/>
          </w:tcPr>
          <w:p w14:paraId="42B137BE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Základní </w:t>
            </w:r>
            <w:r>
              <w:rPr>
                <w:rFonts w:ascii="Calibri" w:hAnsi="Calibri" w:cs="Calibri"/>
                <w:b/>
              </w:rPr>
              <w:t xml:space="preserve">způsobilost </w:t>
            </w:r>
          </w:p>
        </w:tc>
      </w:tr>
    </w:tbl>
    <w:p w14:paraId="42B137C0" w14:textId="77777777" w:rsidR="00F6208A" w:rsidRPr="006922F6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42B137C1" w14:textId="77777777" w:rsidR="00F6208A" w:rsidRPr="00CF2B49" w:rsidRDefault="00F6208A">
      <w:pPr>
        <w:spacing w:after="120"/>
        <w:jc w:val="both"/>
        <w:rPr>
          <w:rFonts w:asciiTheme="minorHAnsi" w:hAnsiTheme="minorHAnsi" w:cs="Calibri"/>
        </w:rPr>
      </w:pPr>
      <w:r>
        <w:rPr>
          <w:rFonts w:ascii="Calibri" w:hAnsi="Calibri" w:cs="Calibri"/>
        </w:rPr>
        <w:t>Způso</w:t>
      </w:r>
      <w:r w:rsidRPr="00CF2B49">
        <w:rPr>
          <w:rFonts w:asciiTheme="minorHAnsi" w:hAnsiTheme="minorHAnsi" w:cs="Calibri"/>
        </w:rPr>
        <w:t xml:space="preserve">bilým </w:t>
      </w:r>
      <w:r>
        <w:rPr>
          <w:rFonts w:asciiTheme="minorHAnsi" w:hAnsiTheme="minorHAnsi" w:cs="Calibri"/>
        </w:rPr>
        <w:t xml:space="preserve">dle ustanovení § 74 odst. 1 zákona </w:t>
      </w:r>
      <w:r w:rsidRPr="00CF2B49">
        <w:rPr>
          <w:rFonts w:asciiTheme="minorHAnsi" w:hAnsiTheme="minorHAnsi" w:cs="Calibri"/>
        </w:rPr>
        <w:t>není dodavatel, který:</w:t>
      </w:r>
    </w:p>
    <w:p w14:paraId="42B137C2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 </w:t>
      </w:r>
    </w:p>
    <w:p w14:paraId="42B137C3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v evidenci daní zachycen splatný daňový nedoplatek, </w:t>
      </w:r>
    </w:p>
    <w:p w14:paraId="42B137C4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splatný nedoplatek na pojistném nebo na penále na veřejné zdravotní pojištění, </w:t>
      </w:r>
    </w:p>
    <w:p w14:paraId="42B137C5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2B137C6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14:paraId="42B137C7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Je-li dodavatelem právnická osoba, musí podmínku podle odstavce písm. a) výše splňovat tato právnická osoba a zároveň každý člen statutárního orgánu. Je-li členem statutárního orgánu dodavatele právnická osoba, musí podmínku podle písm. a) výše splňovat tato právnická osoba, každý člen statutárního orgánu této právnické osoby a osoba zastupující tuto právnickou osobu v statutárním orgánu dodavatele. </w:t>
      </w:r>
    </w:p>
    <w:p w14:paraId="42B137C8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Účastní-li se zadávacího řízení pobočka závodu zahraniční právnické osoby, musí podmínku podle písm. a) výše splňovat tato právnická osoba a vedoucí pobočky závodu, či pobočka závodu české právnické osoby, musí podmínku podle písm. a) výše splňovat osoby uvedené v ustanovení § 74 odst. 2 zákona a vedoucí pobočky závodu. </w:t>
      </w:r>
    </w:p>
    <w:p w14:paraId="42B137C9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Dodavatel prokazuje splnění podmínek základní způsobilosti ve vztahu k České republice předložením </w:t>
      </w:r>
    </w:p>
    <w:p w14:paraId="42B137CA" w14:textId="09DF9652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výpisu z </w:t>
      </w:r>
      <w:r w:rsidR="00B0602E">
        <w:rPr>
          <w:rFonts w:asciiTheme="minorHAnsi" w:hAnsiTheme="minorHAnsi" w:cs="Calibri"/>
        </w:rPr>
        <w:t>r</w:t>
      </w:r>
      <w:r w:rsidRPr="00CF2B49">
        <w:rPr>
          <w:rFonts w:asciiTheme="minorHAnsi" w:hAnsiTheme="minorHAnsi" w:cs="Calibri"/>
        </w:rPr>
        <w:t xml:space="preserve">ejstříku trestů ve vztahu k ustanovení § 74 odst. 1 písm. a) zákona, </w:t>
      </w:r>
    </w:p>
    <w:p w14:paraId="42B137CB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potvrzení příslušného finančního úřadu ve vztahu k ustanovení § 74 odst. 1 písm. b) zákona, </w:t>
      </w:r>
    </w:p>
    <w:p w14:paraId="42B137CC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lastRenderedPageBreak/>
        <w:t xml:space="preserve">písemného čestného prohlášení ve vztahu ke spotřební dani ve vztahu k ustanovení </w:t>
      </w:r>
      <w:r w:rsidRPr="00CF2B49">
        <w:rPr>
          <w:rFonts w:asciiTheme="minorHAnsi" w:hAnsiTheme="minorHAnsi" w:cs="Calibri"/>
        </w:rPr>
        <w:br/>
        <w:t xml:space="preserve">§ 74 odst. 1 písm. b) zákona, </w:t>
      </w:r>
    </w:p>
    <w:p w14:paraId="42B137CD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písemného čestného prohlášení ve vztahu k ustanovení § 74 odst. 1 písm. c) zákona, </w:t>
      </w:r>
    </w:p>
    <w:p w14:paraId="42B137CE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potvrzení příslušné okresní správy sociálního zabezpečení ve vztahu k ustanovení § 74 odst. 1 písm. d) zákona, </w:t>
      </w:r>
    </w:p>
    <w:p w14:paraId="42B137CF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výpisu z obchodního rejstříku, nebo předložením písemného čestného prohlášení v případě, že není v obchodním rejstříku zapsán, ve vztahu k ustanovení § 74 odst. 1 písm. e) zákona. </w:t>
      </w:r>
    </w:p>
    <w:p w14:paraId="52CCD36D" w14:textId="77777777" w:rsidR="00E064B3" w:rsidRPr="00E064B3" w:rsidRDefault="00E064B3" w:rsidP="00E064B3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="Arial"/>
        </w:rPr>
      </w:pPr>
      <w:r w:rsidRPr="00E064B3">
        <w:rPr>
          <w:rFonts w:asciiTheme="minorHAnsi" w:hAnsiTheme="minorHAnsi" w:cs="Arial"/>
        </w:rPr>
        <w:t>Dodavatelé mohou k prokázání základní způsobilosti dle ustanovení § 74 odst. 1 písm. b), c) a e) zákona  (tj. písemné čestné prohlášení ve vztahu ke spotřební dani ve vztahu k § 74 odst. 1 písm. b) zákona, písemné čestné prohlášení ve vztahu k § 74 odst. 1 písm. c) zákona a písemné čestné prohlášení v případě, že není dodavatel v obchodním rejstříku zapsán, ve vztahu k § 74 odst. 1 písm. e) zákona), použít čestné prohlášení, které je přílohou č. 3 této zadávací dokumentace.</w:t>
      </w:r>
    </w:p>
    <w:p w14:paraId="42B137D1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3" w14:textId="77777777" w:rsidTr="00AC12B1">
        <w:tc>
          <w:tcPr>
            <w:tcW w:w="9060" w:type="dxa"/>
            <w:shd w:val="pct12" w:color="auto" w:fill="auto"/>
          </w:tcPr>
          <w:p w14:paraId="42B137D2" w14:textId="77777777" w:rsidR="00F6208A" w:rsidRPr="006922F6" w:rsidRDefault="00F6208A" w:rsidP="00F6208A">
            <w:pPr>
              <w:numPr>
                <w:ilvl w:val="1"/>
                <w:numId w:val="2"/>
              </w:num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Profesní </w:t>
            </w:r>
            <w:r>
              <w:rPr>
                <w:rFonts w:ascii="Calibri" w:hAnsi="Calibri" w:cs="Calibri"/>
                <w:b/>
              </w:rPr>
              <w:t>způsobilost</w:t>
            </w:r>
          </w:p>
        </w:tc>
      </w:tr>
    </w:tbl>
    <w:p w14:paraId="42B137D4" w14:textId="77777777" w:rsidR="00F6208A" w:rsidRPr="006922F6" w:rsidRDefault="00F6208A" w:rsidP="00F6208A">
      <w:pPr>
        <w:pStyle w:val="Zkladntext"/>
        <w:spacing w:line="20" w:lineRule="atLeast"/>
        <w:ind w:left="720"/>
        <w:rPr>
          <w:rFonts w:ascii="Calibri" w:hAnsi="Calibri" w:cs="Calibri"/>
          <w:sz w:val="24"/>
          <w:szCs w:val="24"/>
        </w:rPr>
      </w:pPr>
    </w:p>
    <w:p w14:paraId="42B137D5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2200F4">
        <w:rPr>
          <w:rFonts w:asciiTheme="minorHAnsi" w:hAnsiTheme="minorHAnsi" w:cs="Calibri"/>
        </w:rPr>
        <w:t>Dodavatel prok</w:t>
      </w:r>
      <w:r>
        <w:rPr>
          <w:rFonts w:asciiTheme="minorHAnsi" w:hAnsiTheme="minorHAnsi" w:cs="Calibri"/>
        </w:rPr>
        <w:t>áže</w:t>
      </w:r>
      <w:r w:rsidRPr="002200F4">
        <w:rPr>
          <w:rFonts w:asciiTheme="minorHAnsi" w:hAnsiTheme="minorHAnsi" w:cs="Calibri"/>
        </w:rPr>
        <w:t xml:space="preserve"> splnění profesní způsobilosti ve vztahu k České republice předložením</w:t>
      </w:r>
      <w:r>
        <w:rPr>
          <w:rFonts w:asciiTheme="minorHAnsi" w:hAnsiTheme="minorHAnsi" w:cs="Calibri"/>
        </w:rPr>
        <w:t>:</w:t>
      </w:r>
    </w:p>
    <w:p w14:paraId="42B137D6" w14:textId="77777777" w:rsidR="00F6208A" w:rsidRDefault="00F6208A" w:rsidP="00835EC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2200F4">
        <w:rPr>
          <w:rFonts w:asciiTheme="minorHAnsi" w:hAnsiTheme="minorHAnsi" w:cs="Calibri"/>
        </w:rPr>
        <w:t xml:space="preserve">výpisu z obchodního rejstříku nebo jiné obdobné evidence, pokud jiný právní předpis zápis do takové evidence vyžaduje. </w:t>
      </w:r>
    </w:p>
    <w:p w14:paraId="42B137D7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Doklady </w:t>
      </w:r>
      <w:r>
        <w:rPr>
          <w:rFonts w:asciiTheme="minorHAnsi" w:hAnsiTheme="minorHAnsi" w:cs="Calibri"/>
        </w:rPr>
        <w:t xml:space="preserve">k prokázání profesní způsobilosti </w:t>
      </w:r>
      <w:r w:rsidRPr="00CF2B49">
        <w:rPr>
          <w:rFonts w:asciiTheme="minorHAnsi" w:hAnsiTheme="minorHAnsi" w:cs="Calibri"/>
        </w:rPr>
        <w:t xml:space="preserve">nemusí dodavatel předložit, pokud právní předpisy v zemi jeho sídla obdobnou profesní způsobilost nevyžadují. </w:t>
      </w:r>
    </w:p>
    <w:p w14:paraId="4D491A45" w14:textId="77777777" w:rsidR="00244861" w:rsidRPr="00641D97" w:rsidRDefault="00244861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A" w14:textId="77777777" w:rsidTr="00A0181F">
        <w:tc>
          <w:tcPr>
            <w:tcW w:w="9060" w:type="dxa"/>
            <w:shd w:val="pct12" w:color="auto" w:fill="auto"/>
          </w:tcPr>
          <w:p w14:paraId="42B137D9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Ekonomická</w:t>
            </w:r>
            <w:r w:rsidRPr="006922F6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DB" w14:textId="77777777" w:rsidR="00F6208A" w:rsidRPr="006922F6" w:rsidRDefault="00F6208A" w:rsidP="00F6208A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0B6F4E09" w14:textId="77777777" w:rsidR="008B34A3" w:rsidRDefault="008B34A3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bookmarkStart w:id="8" w:name="_Hlk11751053"/>
      <w:bookmarkStart w:id="9" w:name="_Hlk535926105"/>
      <w:r w:rsidRPr="008B34A3">
        <w:rPr>
          <w:rFonts w:asciiTheme="minorHAnsi" w:hAnsiTheme="minorHAnsi" w:cstheme="minorHAnsi"/>
        </w:rPr>
        <w:t xml:space="preserve">Zadavatel požaduje, aby minimální roční obrat dodavatele dosahoval zadavatelem určené minimální úrovně, tj. 180.000.000,- Kč, a to alespoň v jednom roce ze 3 bezprostředně předcházejících účetních období. </w:t>
      </w:r>
    </w:p>
    <w:p w14:paraId="05913168" w14:textId="39FBC989" w:rsidR="00C92622" w:rsidRPr="00F66E47" w:rsidRDefault="00C92622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F66E47">
        <w:rPr>
          <w:rFonts w:asciiTheme="minorHAnsi" w:hAnsiTheme="minorHAnsi" w:cstheme="minorHAnsi"/>
        </w:rPr>
        <w:t xml:space="preserve">Jestliže dodavatel vznikl později, postačí, předloží-li údaje o svém obratu v požadované výši za všechna účetní období od svého vzniku. </w:t>
      </w:r>
    </w:p>
    <w:p w14:paraId="2E21258B" w14:textId="77777777" w:rsidR="00C92622" w:rsidRPr="00F66E47" w:rsidRDefault="00C92622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F66E47">
        <w:rPr>
          <w:rFonts w:asciiTheme="minorHAnsi" w:hAnsiTheme="minorHAnsi" w:cstheme="minorHAnsi"/>
        </w:rPr>
        <w:t xml:space="preserve">Dodavatel prokáže obrat výkazem zisku a ztrát dodavatele nebo obdobným dokladem podle právního řádu země sídla dodavatele. </w:t>
      </w:r>
    </w:p>
    <w:bookmarkEnd w:id="8"/>
    <w:bookmarkEnd w:id="9"/>
    <w:p w14:paraId="7FDA44F5" w14:textId="77777777" w:rsidR="002338B0" w:rsidRDefault="002338B0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F" w14:textId="77777777" w:rsidTr="00F6208A">
        <w:tc>
          <w:tcPr>
            <w:tcW w:w="9062" w:type="dxa"/>
            <w:shd w:val="pct12" w:color="auto" w:fill="auto"/>
          </w:tcPr>
          <w:p w14:paraId="42B137DE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33542">
              <w:rPr>
                <w:rFonts w:ascii="Calibri" w:hAnsi="Calibri" w:cs="Calibri"/>
                <w:b/>
              </w:rPr>
              <w:t>Technick</w:t>
            </w:r>
            <w:r>
              <w:rPr>
                <w:rFonts w:ascii="Calibri" w:hAnsi="Calibri" w:cs="Calibri"/>
                <w:b/>
              </w:rPr>
              <w:t>á kvalifikace</w:t>
            </w:r>
          </w:p>
        </w:tc>
      </w:tr>
    </w:tbl>
    <w:p w14:paraId="42B137E0" w14:textId="77777777" w:rsidR="00F6208A" w:rsidRPr="006922F6" w:rsidRDefault="00F6208A" w:rsidP="00F6208A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42B137E1" w14:textId="453A99E8" w:rsidR="00F6208A" w:rsidRDefault="00F6208A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K prokázání kritérií technické kvalifikace zadavatel v souladu s ustanovením § 79 odst. 2 zákona požaduje</w:t>
      </w:r>
      <w:r w:rsidRPr="00641D97">
        <w:rPr>
          <w:rFonts w:asciiTheme="minorHAnsi" w:hAnsiTheme="minorHAnsi" w:cs="Calibri"/>
          <w:sz w:val="24"/>
          <w:szCs w:val="24"/>
        </w:rPr>
        <w:t>:</w:t>
      </w:r>
    </w:p>
    <w:p w14:paraId="18557B39" w14:textId="77777777" w:rsidR="00820050" w:rsidRDefault="00820050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p w14:paraId="5841F182" w14:textId="77777777" w:rsidR="00820050" w:rsidRDefault="00820050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p w14:paraId="42B137E2" w14:textId="77777777" w:rsidR="00F6208A" w:rsidRDefault="00F6208A" w:rsidP="00835EC0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="Calibri"/>
          <w:b/>
          <w:lang w:eastAsia="ar-SA"/>
        </w:rPr>
      </w:pPr>
      <w:bookmarkStart w:id="10" w:name="_Hlk53403779"/>
      <w:r w:rsidRPr="00840616">
        <w:rPr>
          <w:rFonts w:asciiTheme="minorHAnsi" w:hAnsiTheme="minorHAnsi" w:cs="Calibri"/>
          <w:b/>
          <w:lang w:eastAsia="ar-SA"/>
        </w:rPr>
        <w:lastRenderedPageBreak/>
        <w:t xml:space="preserve">Seznam významných </w:t>
      </w:r>
      <w:r>
        <w:rPr>
          <w:rFonts w:asciiTheme="minorHAnsi" w:hAnsiTheme="minorHAnsi" w:cs="Calibri"/>
          <w:b/>
          <w:lang w:eastAsia="ar-SA"/>
        </w:rPr>
        <w:t>dodávek</w:t>
      </w:r>
    </w:p>
    <w:p w14:paraId="42B137E3" w14:textId="6A0C3C67" w:rsidR="00F6208A" w:rsidRPr="006E7765" w:rsidRDefault="00F6208A" w:rsidP="00F6208A">
      <w:pPr>
        <w:pStyle w:val="Zhlav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Zadavatel požaduje po dodavateli předložení seznamu významných dodávek poskytnutých za poslední </w:t>
      </w:r>
      <w:r w:rsidR="00646B19" w:rsidRPr="006E7765">
        <w:rPr>
          <w:rFonts w:asciiTheme="minorHAnsi" w:hAnsiTheme="minorHAnsi" w:cs="Calibri"/>
          <w:lang w:eastAsia="ar-SA"/>
        </w:rPr>
        <w:t>5</w:t>
      </w:r>
      <w:r w:rsidR="0099676C" w:rsidRPr="006E7765">
        <w:rPr>
          <w:rFonts w:asciiTheme="minorHAnsi" w:hAnsiTheme="minorHAnsi" w:cs="Calibri"/>
          <w:lang w:eastAsia="ar-SA"/>
        </w:rPr>
        <w:t xml:space="preserve"> </w:t>
      </w:r>
      <w:r w:rsidR="00646B19" w:rsidRPr="006E7765">
        <w:rPr>
          <w:rFonts w:asciiTheme="minorHAnsi" w:hAnsiTheme="minorHAnsi" w:cs="Calibri"/>
          <w:lang w:eastAsia="ar-SA"/>
        </w:rPr>
        <w:t>let</w:t>
      </w:r>
      <w:r w:rsidRPr="006E7765">
        <w:rPr>
          <w:rFonts w:asciiTheme="minorHAnsi" w:hAnsiTheme="minorHAnsi" w:cs="Calibri"/>
          <w:lang w:eastAsia="ar-SA"/>
        </w:rPr>
        <w:t xml:space="preserve"> před zahájením zadávacího řízení včetně uvedení ceny a doby jejich poskytnutí a identifikace objednatele.</w:t>
      </w:r>
    </w:p>
    <w:bookmarkEnd w:id="10"/>
    <w:p w14:paraId="38250556" w14:textId="72AA0683" w:rsidR="004D22B3" w:rsidRPr="003E722E" w:rsidRDefault="004D22B3" w:rsidP="004D22B3">
      <w:pPr>
        <w:widowControl w:val="0"/>
        <w:spacing w:after="12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>Ze seznamu významných dodávek objednatele musí vyplývat, že dodavatel realizoval alespoň:</w:t>
      </w:r>
    </w:p>
    <w:p w14:paraId="7F4A81A4" w14:textId="3021C04F" w:rsidR="004D22B3" w:rsidRPr="004D22B3" w:rsidRDefault="007D74A1" w:rsidP="00835EC0">
      <w:pPr>
        <w:widowControl w:val="0"/>
        <w:numPr>
          <w:ilvl w:val="0"/>
          <w:numId w:val="31"/>
        </w:numPr>
        <w:spacing w:after="120"/>
        <w:ind w:left="1080" w:hanging="720"/>
        <w:jc w:val="both"/>
        <w:rPr>
          <w:rFonts w:ascii="Calibri" w:hAnsi="Calibri" w:cs="Calibri"/>
          <w:lang w:eastAsia="ar-SA"/>
        </w:rPr>
      </w:pPr>
      <w:r w:rsidRPr="007D74A1">
        <w:rPr>
          <w:rFonts w:ascii="Calibri" w:hAnsi="Calibri" w:cs="Calibri"/>
          <w:lang w:eastAsia="ar-SA"/>
        </w:rPr>
        <w:t>1 významnou zakázku, jejímž předmětem byla dodávka a instalace telematických systémů pro veřejnou dopravu, a to s finančním objemem minimálně 80.000.000,- Kč bez DPH, přičemž zadavatel stanovuje, že za 1 takovouto významnou zakázku se považují i veškerá dílčí plnění (dodávka a instalace telematických systémů pro veřejnou dopravu) poskytovaných dodavatelem jednomu či více objednatelům za období 5 let před zahájením zadávacího řízení, které v součtu naplňují zadavatelem stanovený minimální finanční objem ve výši 80.000.000,- Kč bez DPH</w:t>
      </w:r>
      <w:r w:rsidR="004D22B3" w:rsidRPr="004D22B3">
        <w:rPr>
          <w:rFonts w:ascii="Calibri" w:hAnsi="Calibri" w:cs="Calibri"/>
          <w:lang w:eastAsia="ar-SA"/>
        </w:rPr>
        <w:t>;</w:t>
      </w:r>
    </w:p>
    <w:p w14:paraId="685C62C4" w14:textId="77777777" w:rsidR="004D22B3" w:rsidRPr="004D22B3" w:rsidRDefault="004D22B3" w:rsidP="00835EC0">
      <w:pPr>
        <w:widowControl w:val="0"/>
        <w:numPr>
          <w:ilvl w:val="0"/>
          <w:numId w:val="31"/>
        </w:numPr>
        <w:spacing w:after="120"/>
        <w:ind w:left="1080" w:hanging="720"/>
        <w:jc w:val="both"/>
        <w:rPr>
          <w:rFonts w:ascii="Calibri" w:hAnsi="Calibri" w:cs="Calibri"/>
          <w:lang w:eastAsia="ar-SA"/>
        </w:rPr>
      </w:pPr>
      <w:r w:rsidRPr="004D22B3">
        <w:rPr>
          <w:rFonts w:ascii="Calibri" w:hAnsi="Calibri" w:cs="Calibri"/>
          <w:lang w:eastAsia="ar-SA"/>
        </w:rPr>
        <w:t>1 významnou zakázku, jejímž předmětem byla dodávka a správa minimálně 200 ks palubních počítačů pro jednoho objednatele, přičemž zadavatel stanovuje, že za 1 takovouto významnou zakázku se považují i veškerá dílčí plnění (dodávka a správa palubních počítačů) poskytovaných dodavatelem jednomu objednateli za období 5 let před zahájením zadávacího řízení, které v součtu naplňují zadavatelem stanovený minimální počet kusů palubních počítačů v rozsahu 200 ks.</w:t>
      </w:r>
    </w:p>
    <w:p w14:paraId="3B45F283" w14:textId="77777777" w:rsidR="004D22B3" w:rsidRPr="003E722E" w:rsidRDefault="004D22B3" w:rsidP="004D22B3">
      <w:pPr>
        <w:widowControl w:val="0"/>
        <w:spacing w:after="12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>Zadavatel současně stanovuje, že dodavatel je oprávněn pro účely prokázání splnění požadavků dle písm. a) a b) výše použít i jen jednu referenční zakázku, která však musí kumulativně splňovat veškeré zadavatelem stanovené požadavky pod písm. a) a b) výše.</w:t>
      </w:r>
    </w:p>
    <w:p w14:paraId="4A55014F" w14:textId="77777777" w:rsidR="006E7765" w:rsidRDefault="0048476B" w:rsidP="006E7765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Dodavatel prokáže technickou kvalifikaci předložením seznamu významných dodávek, ve kterém musí být u jednotlivých dodávek uvedeny minimálně následující údaje: </w:t>
      </w:r>
    </w:p>
    <w:p w14:paraId="29E0B165" w14:textId="77777777" w:rsid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název objednatele, </w:t>
      </w:r>
    </w:p>
    <w:p w14:paraId="196608DD" w14:textId="77777777" w:rsid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specifikace poskytnutých dodávek, </w:t>
      </w:r>
    </w:p>
    <w:p w14:paraId="0916E482" w14:textId="77777777" w:rsidR="004D1100" w:rsidRPr="003E722E" w:rsidRDefault="004D1100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 xml:space="preserve">finanční objem v Kč bez DPH (Pozn.: V případě dodávek v cizí měně provede dodavatel přepočet cizí měny, ve které byla referenční dodávka fakturována, na měnu v Kč. Dodavatel v takovémto případě použije pro přepočet převodní kurz platný v okamžiku fakturace dané dodávky.), </w:t>
      </w:r>
    </w:p>
    <w:p w14:paraId="35DB3C8B" w14:textId="4C64CE1D" w:rsidR="0048476B" w:rsidRP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doba poskytnutí dodávek. </w:t>
      </w:r>
    </w:p>
    <w:p w14:paraId="5C02E4A8" w14:textId="4CCE30A5" w:rsidR="0048476B" w:rsidRPr="0048476B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Vzor seznamu významných dodávek tvoří přílohu č. </w:t>
      </w:r>
      <w:r w:rsidR="004D1100">
        <w:rPr>
          <w:rFonts w:asciiTheme="minorHAnsi" w:hAnsiTheme="minorHAnsi" w:cs="Calibri"/>
          <w:lang w:eastAsia="ar-SA"/>
        </w:rPr>
        <w:t>4</w:t>
      </w:r>
      <w:r w:rsidRPr="0048476B">
        <w:rPr>
          <w:rFonts w:asciiTheme="minorHAnsi" w:hAnsiTheme="minorHAnsi" w:cs="Calibri"/>
          <w:lang w:eastAsia="ar-SA"/>
        </w:rPr>
        <w:t xml:space="preserve"> této zadávací dokumentace. </w:t>
      </w:r>
    </w:p>
    <w:p w14:paraId="760AF58B" w14:textId="77777777" w:rsidR="0048476B" w:rsidRPr="0048476B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Zadavatel v souladu s ustanovením § 79 odst. 4 zákona stanovuje, že dodavatel může k prokázání splnění kritéria kvalifikace „Seznam významných dodávek“ dle ustanovení § 79 odst. 2 písm. b) zákona použít dodávky, které poskytl společně s jinými dodavateli, a to v rozsahu, v jakém se na plnění zakázky podílel, nebo jako poddodavatel, a to v rozsahu, v jakém se na plnění dodávky podílel. </w:t>
      </w:r>
    </w:p>
    <w:p w14:paraId="6DD34D0A" w14:textId="1D7AC0A5" w:rsidR="007240EE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>Rovnocenným dokladem k prokázání kritéria „Seznam významných dodávek“ ve smyslu ustanovení § 79 odst. 2 písm. b) zákona je zejména smlouva s objednatelem a doklad o uskutečnění plnění dodavatele.</w:t>
      </w:r>
    </w:p>
    <w:p w14:paraId="59398392" w14:textId="77777777" w:rsidR="0069065A" w:rsidRPr="003E722E" w:rsidRDefault="0069065A" w:rsidP="00835EC0">
      <w:pPr>
        <w:pStyle w:val="Odstavecseseznamem"/>
        <w:widowControl w:val="0"/>
        <w:numPr>
          <w:ilvl w:val="0"/>
          <w:numId w:val="19"/>
        </w:numPr>
        <w:spacing w:after="120"/>
        <w:contextualSpacing w:val="0"/>
        <w:jc w:val="both"/>
        <w:rPr>
          <w:rFonts w:ascii="Calibri" w:hAnsi="Calibri" w:cs="Calibri"/>
          <w:b/>
        </w:rPr>
      </w:pPr>
      <w:r w:rsidRPr="003E722E">
        <w:rPr>
          <w:rFonts w:ascii="Calibri" w:hAnsi="Calibri" w:cs="Calibri"/>
          <w:b/>
        </w:rPr>
        <w:t xml:space="preserve">Seznam </w:t>
      </w:r>
      <w:r w:rsidRPr="003E722E">
        <w:rPr>
          <w:rFonts w:ascii="Calibri" w:hAnsi="Calibri" w:cs="Calibri"/>
          <w:b/>
          <w:lang w:eastAsia="ar-SA"/>
        </w:rPr>
        <w:t>techniků</w:t>
      </w:r>
      <w:r w:rsidRPr="003E722E">
        <w:rPr>
          <w:rFonts w:ascii="Calibri" w:hAnsi="Calibri" w:cs="Calibri"/>
          <w:b/>
        </w:rPr>
        <w:t xml:space="preserve"> nebo technických útvarů a osvědčení o odborné kvalifikaci</w:t>
      </w:r>
    </w:p>
    <w:p w14:paraId="11DA6B33" w14:textId="77777777" w:rsidR="00A845E2" w:rsidRDefault="0069065A" w:rsidP="00A845E2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lastRenderedPageBreak/>
        <w:t>Zadavatel požaduje po dodavateli předložení</w:t>
      </w:r>
      <w:r w:rsidR="00A845E2">
        <w:rPr>
          <w:rFonts w:ascii="Calibri" w:hAnsi="Calibri" w:cs="Calibri"/>
        </w:rPr>
        <w:t>:</w:t>
      </w:r>
    </w:p>
    <w:p w14:paraId="6282D12A" w14:textId="36490074" w:rsidR="0069065A" w:rsidRDefault="0069065A" w:rsidP="00A845E2">
      <w:pPr>
        <w:pStyle w:val="Odstavecseseznamem"/>
        <w:numPr>
          <w:ilvl w:val="1"/>
          <w:numId w:val="3"/>
        </w:numPr>
        <w:tabs>
          <w:tab w:val="clear" w:pos="1440"/>
        </w:tabs>
        <w:spacing w:after="120"/>
        <w:ind w:left="567"/>
        <w:jc w:val="both"/>
        <w:rPr>
          <w:rFonts w:ascii="Calibri" w:hAnsi="Calibri" w:cs="Calibri"/>
        </w:rPr>
      </w:pPr>
      <w:r w:rsidRPr="00A845E2">
        <w:rPr>
          <w:rFonts w:ascii="Calibri" w:hAnsi="Calibri" w:cs="Calibri"/>
        </w:rPr>
        <w:t>seznam členů realizačního týmu, kteří se budou podílet na plnění veřejné zakázky, bez ohledu na to, zda jde o zaměstnance dodavatele nebo osoby v jiném vztahu k</w:t>
      </w:r>
      <w:r w:rsidR="00A845E2">
        <w:rPr>
          <w:rFonts w:ascii="Calibri" w:hAnsi="Calibri" w:cs="Calibri"/>
        </w:rPr>
        <w:t> </w:t>
      </w:r>
      <w:r w:rsidRPr="00A845E2">
        <w:rPr>
          <w:rFonts w:ascii="Calibri" w:hAnsi="Calibri" w:cs="Calibri"/>
        </w:rPr>
        <w:t>dodavateli</w:t>
      </w:r>
      <w:r w:rsidR="00A845E2">
        <w:rPr>
          <w:rFonts w:ascii="Calibri" w:hAnsi="Calibri" w:cs="Calibri"/>
        </w:rPr>
        <w:t>;</w:t>
      </w:r>
    </w:p>
    <w:p w14:paraId="56BCFD4F" w14:textId="22B518AD" w:rsidR="00A845E2" w:rsidRPr="00A845E2" w:rsidRDefault="00A845E2" w:rsidP="00A845E2">
      <w:pPr>
        <w:pStyle w:val="Odstavecseseznamem"/>
        <w:numPr>
          <w:ilvl w:val="1"/>
          <w:numId w:val="3"/>
        </w:numPr>
        <w:tabs>
          <w:tab w:val="clear" w:pos="1440"/>
        </w:tabs>
        <w:spacing w:after="120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dokladů </w:t>
      </w:r>
      <w:r w:rsidR="007238DC">
        <w:rPr>
          <w:rFonts w:ascii="Calibri" w:hAnsi="Calibri" w:cs="Calibri"/>
        </w:rPr>
        <w:t>potvrzujících odbornou způsobilost (viz</w:t>
      </w:r>
      <w:r w:rsidR="00177EF5">
        <w:rPr>
          <w:rFonts w:ascii="Calibri" w:hAnsi="Calibri" w:cs="Calibri"/>
        </w:rPr>
        <w:t xml:space="preserve"> </w:t>
      </w:r>
      <w:r w:rsidR="00362F8C">
        <w:rPr>
          <w:rFonts w:ascii="Calibri" w:hAnsi="Calibri" w:cs="Calibri"/>
        </w:rPr>
        <w:t xml:space="preserve">Projektový manažer </w:t>
      </w:r>
      <w:r w:rsidR="00715A05">
        <w:rPr>
          <w:rFonts w:ascii="Calibri" w:hAnsi="Calibri" w:cs="Calibri"/>
        </w:rPr>
        <w:t>–</w:t>
      </w:r>
      <w:r w:rsidR="00362F8C">
        <w:rPr>
          <w:rFonts w:ascii="Calibri" w:hAnsi="Calibri" w:cs="Calibri"/>
        </w:rPr>
        <w:t xml:space="preserve"> </w:t>
      </w:r>
      <w:r w:rsidR="00674CD1">
        <w:rPr>
          <w:rFonts w:ascii="Calibri" w:hAnsi="Calibri" w:cs="Calibri"/>
        </w:rPr>
        <w:t>vedoucí</w:t>
      </w:r>
      <w:r w:rsidR="00715A05">
        <w:rPr>
          <w:rFonts w:ascii="Calibri" w:hAnsi="Calibri" w:cs="Calibri"/>
        </w:rPr>
        <w:t xml:space="preserve"> týmu).</w:t>
      </w:r>
    </w:p>
    <w:p w14:paraId="4F9F140B" w14:textId="1580CFDC" w:rsidR="0069065A" w:rsidRPr="003E722E" w:rsidRDefault="0069065A" w:rsidP="00A845E2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 xml:space="preserve">Vzor seznamu členů realizačního týmu tvoří přílohu č. </w:t>
      </w:r>
      <w:r w:rsidR="007238DC">
        <w:rPr>
          <w:rFonts w:ascii="Calibri" w:hAnsi="Calibri" w:cs="Calibri"/>
        </w:rPr>
        <w:t>5</w:t>
      </w:r>
      <w:r w:rsidRPr="003E722E">
        <w:rPr>
          <w:rFonts w:ascii="Calibri" w:hAnsi="Calibri" w:cs="Calibri"/>
        </w:rPr>
        <w:t xml:space="preserve"> této zadávací dokumentace.</w:t>
      </w:r>
    </w:p>
    <w:p w14:paraId="24D0D765" w14:textId="77777777" w:rsidR="0069065A" w:rsidRPr="003E722E" w:rsidRDefault="0069065A" w:rsidP="0069065A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požaduje složení realizačního týmu splňující alespoň níže uvedenou odbornou kvalifikaci:</w:t>
      </w:r>
    </w:p>
    <w:p w14:paraId="7AE3F8A8" w14:textId="77777777" w:rsidR="0069065A" w:rsidRPr="00FD081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 w:rsidRPr="001F7523">
        <w:rPr>
          <w:rFonts w:ascii="Calibri" w:hAnsi="Calibri" w:cs="Calibri"/>
          <w:b/>
          <w:bCs/>
          <w:iCs/>
          <w:u w:val="single"/>
        </w:rPr>
        <w:t>P</w:t>
      </w:r>
      <w:r w:rsidRPr="00FD081A">
        <w:rPr>
          <w:rFonts w:ascii="Calibri" w:hAnsi="Calibri" w:cs="Calibri"/>
          <w:b/>
          <w:bCs/>
          <w:iCs/>
          <w:u w:val="single"/>
        </w:rPr>
        <w:t>rojektový manažer – vedoucí týmu</w:t>
      </w:r>
    </w:p>
    <w:p w14:paraId="16C7435D" w14:textId="77777777" w:rsidR="0069065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 xml:space="preserve">odborná praxe alespoň 5 let v oboru implementace </w:t>
      </w:r>
      <w:r w:rsidRPr="00FD081A">
        <w:rPr>
          <w:rFonts w:ascii="Calibri" w:hAnsi="Calibri" w:cs="Calibri"/>
          <w:lang w:eastAsia="ar-SA"/>
        </w:rPr>
        <w:t>telematických systémů pro veřejnou dopravu,</w:t>
      </w:r>
    </w:p>
    <w:p w14:paraId="757003D9" w14:textId="46DD7FE6" w:rsidR="0069065A" w:rsidRPr="00FD081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3E1886">
        <w:rPr>
          <w:rFonts w:ascii="Calibri" w:hAnsi="Calibri" w:cs="Calibri"/>
        </w:rPr>
        <w:t>Certifikát pro projektovou metodiku na úrovni min. PRINCE 2 Foundation nebo IPMA stupeň D</w:t>
      </w:r>
      <w:r>
        <w:rPr>
          <w:rFonts w:ascii="Calibri" w:hAnsi="Calibri" w:cs="Calibri"/>
        </w:rPr>
        <w:t>;</w:t>
      </w:r>
    </w:p>
    <w:p w14:paraId="65509D75" w14:textId="77777777" w:rsidR="0069065A" w:rsidRPr="00FD081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  <w:lang w:eastAsia="ar-SA"/>
        </w:rPr>
        <w:t xml:space="preserve">zkušenost s vedením alespoň 2 zakázek, kdy předmětem každé takovéto zakázky byla </w:t>
      </w:r>
      <w:r w:rsidRPr="00FD081A">
        <w:rPr>
          <w:rFonts w:ascii="Calibri" w:hAnsi="Calibri" w:cs="Calibri"/>
        </w:rPr>
        <w:t xml:space="preserve">implementace, instalace nebo správa </w:t>
      </w:r>
      <w:r w:rsidRPr="00FD081A">
        <w:rPr>
          <w:rFonts w:ascii="Calibri" w:hAnsi="Calibri" w:cs="Calibri"/>
          <w:lang w:eastAsia="ar-SA"/>
        </w:rPr>
        <w:t>telematických systémů pro veřejnou dopravu, přičemž každá takováto zakázka musela být realizována v posledních 5 letech před zahájením zadávacího řízení.</w:t>
      </w:r>
    </w:p>
    <w:p w14:paraId="60B574A2" w14:textId="77777777" w:rsidR="0069065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>
        <w:rPr>
          <w:rFonts w:ascii="Calibri" w:hAnsi="Calibri" w:cs="Calibri"/>
          <w:b/>
          <w:bCs/>
          <w:iCs/>
          <w:u w:val="single"/>
        </w:rPr>
        <w:t>Specialista backoffice</w:t>
      </w:r>
    </w:p>
    <w:p w14:paraId="2C48509B" w14:textId="77777777" w:rsidR="0069065A" w:rsidRPr="00FD081A" w:rsidRDefault="0069065A" w:rsidP="00835EC0">
      <w:pPr>
        <w:pStyle w:val="Odstavecseseznamem"/>
        <w:numPr>
          <w:ilvl w:val="0"/>
          <w:numId w:val="37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 xml:space="preserve">odborná praxe alespoň 5 let v oboru </w:t>
      </w:r>
      <w:r w:rsidRPr="00FD081A">
        <w:rPr>
          <w:rFonts w:ascii="Calibri" w:hAnsi="Calibri" w:cs="Calibri"/>
          <w:lang w:eastAsia="ar-SA"/>
        </w:rPr>
        <w:t>telematických systémů pro veřejnou dopravu,</w:t>
      </w:r>
    </w:p>
    <w:p w14:paraId="6D491768" w14:textId="77777777" w:rsidR="0069065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>
        <w:rPr>
          <w:rFonts w:ascii="Calibri" w:hAnsi="Calibri" w:cs="Calibri"/>
          <w:b/>
          <w:bCs/>
          <w:iCs/>
          <w:u w:val="single"/>
        </w:rPr>
        <w:t>Specialista palubních systémů</w:t>
      </w:r>
    </w:p>
    <w:p w14:paraId="2813ED77" w14:textId="77777777" w:rsidR="0069065A" w:rsidRPr="00FD081A" w:rsidRDefault="0069065A" w:rsidP="00835EC0">
      <w:pPr>
        <w:pStyle w:val="Odstavecseseznamem"/>
        <w:numPr>
          <w:ilvl w:val="0"/>
          <w:numId w:val="38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>odborná praxe alespoň 5 let v oboru palubních systémů</w:t>
      </w:r>
    </w:p>
    <w:p w14:paraId="50E055CB" w14:textId="77777777" w:rsidR="0069065A" w:rsidRDefault="0069065A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EF" w14:textId="77777777" w:rsidTr="00703A4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EE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</w:t>
            </w:r>
            <w:r w:rsidRPr="0013150D">
              <w:rPr>
                <w:rFonts w:ascii="Calibri" w:hAnsi="Calibri" w:cs="Calibri"/>
                <w:b/>
              </w:rPr>
              <w:t>bchodní podmínky</w:t>
            </w:r>
            <w:r>
              <w:rPr>
                <w:rFonts w:ascii="Calibri" w:hAnsi="Calibri" w:cs="Calibri"/>
                <w:b/>
              </w:rPr>
              <w:t xml:space="preserve"> nebo jiné smluvní podmínky vztahující se k předmětu sektorové veřejné zakázky </w:t>
            </w:r>
          </w:p>
        </w:tc>
      </w:tr>
    </w:tbl>
    <w:p w14:paraId="42B137F0" w14:textId="77777777" w:rsidR="00F6208A" w:rsidRPr="0013150D" w:rsidRDefault="00F6208A" w:rsidP="00F6208A">
      <w:pPr>
        <w:pStyle w:val="normalodsazene"/>
        <w:keepNext/>
        <w:spacing w:before="0" w:after="0" w:line="20" w:lineRule="atLeast"/>
        <w:jc w:val="both"/>
        <w:rPr>
          <w:rFonts w:ascii="Calibri" w:hAnsi="Calibri" w:cs="Calibri"/>
          <w:sz w:val="24"/>
        </w:rPr>
      </w:pPr>
    </w:p>
    <w:p w14:paraId="42B137F1" w14:textId="77777777" w:rsidR="00F6208A" w:rsidRPr="0013150D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Zadavatel v souladu s ustanovením § 37 odst. 1 písm. c) zákona stanovil o</w:t>
      </w:r>
      <w:r w:rsidRPr="0013150D">
        <w:rPr>
          <w:rFonts w:cs="Calibri"/>
          <w:sz w:val="24"/>
          <w:szCs w:val="24"/>
        </w:rPr>
        <w:t xml:space="preserve">bchodní podmínky </w:t>
      </w:r>
      <w:r>
        <w:rPr>
          <w:rFonts w:cs="Calibri"/>
          <w:sz w:val="24"/>
          <w:szCs w:val="24"/>
        </w:rPr>
        <w:t xml:space="preserve">nebo jiné smluvní podmínky vztahující se k předmětu sektorové veřejné zakázky </w:t>
      </w:r>
      <w:r w:rsidRPr="0013150D">
        <w:rPr>
          <w:rFonts w:cs="Calibri"/>
          <w:sz w:val="24"/>
          <w:szCs w:val="24"/>
        </w:rPr>
        <w:t>ve formě a struktuře návrhu</w:t>
      </w:r>
      <w:r>
        <w:rPr>
          <w:rFonts w:cs="Calibri"/>
          <w:sz w:val="24"/>
          <w:szCs w:val="24"/>
        </w:rPr>
        <w:t xml:space="preserve"> Smlouvy, která je uvedena v příloze č. 1</w:t>
      </w:r>
      <w:r w:rsidRPr="0013150D">
        <w:rPr>
          <w:rFonts w:cs="Calibri"/>
          <w:sz w:val="24"/>
          <w:szCs w:val="24"/>
        </w:rPr>
        <w:t xml:space="preserve"> této zadávací dokumentace. Dodavatel </w:t>
      </w:r>
      <w:r>
        <w:rPr>
          <w:rFonts w:cs="Calibri"/>
          <w:sz w:val="24"/>
          <w:szCs w:val="24"/>
        </w:rPr>
        <w:t>Smlouvu</w:t>
      </w:r>
      <w:r w:rsidRPr="0013150D">
        <w:rPr>
          <w:rFonts w:cs="Calibri"/>
          <w:sz w:val="24"/>
          <w:szCs w:val="24"/>
        </w:rPr>
        <w:t xml:space="preserve"> doplní o údaje nezbytné pro vznik </w:t>
      </w:r>
      <w:r>
        <w:rPr>
          <w:rFonts w:cs="Calibri"/>
          <w:sz w:val="24"/>
          <w:szCs w:val="24"/>
        </w:rPr>
        <w:t xml:space="preserve">jejího </w:t>
      </w:r>
      <w:r w:rsidRPr="0013150D">
        <w:rPr>
          <w:rFonts w:cs="Calibri"/>
          <w:sz w:val="24"/>
          <w:szCs w:val="24"/>
        </w:rPr>
        <w:t xml:space="preserve">návrhu (zejména vlastní identifikaci a cenu, popř. další údaje, jejichž doplnění text </w:t>
      </w:r>
      <w:r>
        <w:rPr>
          <w:rFonts w:cs="Calibri"/>
          <w:sz w:val="24"/>
          <w:szCs w:val="24"/>
        </w:rPr>
        <w:t>Smlouvy</w:t>
      </w:r>
      <w:r w:rsidRPr="0013150D">
        <w:rPr>
          <w:rFonts w:cs="Calibri"/>
          <w:sz w:val="24"/>
          <w:szCs w:val="24"/>
        </w:rPr>
        <w:t xml:space="preserve"> předpokládá) a takto upravený návrh </w:t>
      </w:r>
      <w:r>
        <w:rPr>
          <w:rFonts w:cs="Calibri"/>
          <w:sz w:val="24"/>
          <w:szCs w:val="24"/>
        </w:rPr>
        <w:t>S</w:t>
      </w:r>
      <w:r w:rsidRPr="0013150D">
        <w:rPr>
          <w:rFonts w:cs="Calibri"/>
          <w:sz w:val="24"/>
          <w:szCs w:val="24"/>
        </w:rPr>
        <w:t xml:space="preserve">mlouvy podepíše osoba </w:t>
      </w:r>
      <w:r>
        <w:rPr>
          <w:rFonts w:cs="Calibri"/>
          <w:sz w:val="24"/>
          <w:szCs w:val="24"/>
        </w:rPr>
        <w:t xml:space="preserve">zastupující </w:t>
      </w:r>
      <w:r w:rsidRPr="0013150D">
        <w:rPr>
          <w:rFonts w:cs="Calibri"/>
          <w:sz w:val="24"/>
          <w:szCs w:val="24"/>
        </w:rPr>
        <w:t>dodavatele a předloží jako nedílnou součást nabídky.</w:t>
      </w:r>
      <w:r>
        <w:rPr>
          <w:rFonts w:cs="Calibri"/>
          <w:sz w:val="24"/>
          <w:szCs w:val="24"/>
        </w:rPr>
        <w:t xml:space="preserve"> </w:t>
      </w:r>
    </w:p>
    <w:p w14:paraId="42B137F2" w14:textId="77777777" w:rsidR="00F6208A" w:rsidRPr="00D07EDA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D07EDA">
        <w:rPr>
          <w:rFonts w:cs="Calibri"/>
          <w:sz w:val="24"/>
          <w:szCs w:val="24"/>
        </w:rPr>
        <w:t xml:space="preserve">V případě nabídky podávané společně několika </w:t>
      </w:r>
      <w:r>
        <w:rPr>
          <w:rFonts w:cs="Calibri"/>
          <w:sz w:val="24"/>
          <w:szCs w:val="24"/>
        </w:rPr>
        <w:t>dodavateli</w:t>
      </w:r>
      <w:r w:rsidRPr="00D07EDA">
        <w:rPr>
          <w:rFonts w:cs="Calibri"/>
          <w:sz w:val="24"/>
          <w:szCs w:val="24"/>
        </w:rPr>
        <w:t xml:space="preserve"> je </w:t>
      </w:r>
      <w:r>
        <w:rPr>
          <w:rFonts w:cs="Calibri"/>
          <w:sz w:val="24"/>
          <w:szCs w:val="24"/>
        </w:rPr>
        <w:t>dodavatel</w:t>
      </w:r>
      <w:r w:rsidRPr="00D07EDA">
        <w:rPr>
          <w:rFonts w:cs="Calibri"/>
          <w:sz w:val="24"/>
          <w:szCs w:val="24"/>
        </w:rPr>
        <w:t xml:space="preserve"> oprávněn upravit návrh </w:t>
      </w:r>
      <w:r>
        <w:rPr>
          <w:rFonts w:cs="Calibri"/>
          <w:sz w:val="24"/>
          <w:szCs w:val="24"/>
        </w:rPr>
        <w:t>S</w:t>
      </w:r>
      <w:r w:rsidRPr="00D07EDA">
        <w:rPr>
          <w:rFonts w:cs="Calibri"/>
          <w:sz w:val="24"/>
          <w:szCs w:val="24"/>
        </w:rPr>
        <w:t>mlouvy toliko s ohledem na tuto skutečnost.</w:t>
      </w:r>
    </w:p>
    <w:p w14:paraId="42B137F3" w14:textId="77777777" w:rsidR="00F6208A" w:rsidRPr="00507B93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507B93">
        <w:rPr>
          <w:rFonts w:cs="Calibri"/>
          <w:sz w:val="24"/>
          <w:szCs w:val="24"/>
        </w:rPr>
        <w:t xml:space="preserve">V případě nabídky podávané fyzickou a nikoliv právnickou osobou jako </w:t>
      </w:r>
      <w:r>
        <w:rPr>
          <w:rFonts w:cs="Calibri"/>
          <w:sz w:val="24"/>
          <w:szCs w:val="24"/>
        </w:rPr>
        <w:t>dodavatelem,</w:t>
      </w:r>
      <w:r w:rsidRPr="00507B93">
        <w:rPr>
          <w:rFonts w:cs="Calibri"/>
          <w:sz w:val="24"/>
          <w:szCs w:val="24"/>
        </w:rPr>
        <w:t xml:space="preserve"> je </w:t>
      </w:r>
      <w:r>
        <w:rPr>
          <w:rFonts w:cs="Calibri"/>
          <w:sz w:val="24"/>
          <w:szCs w:val="24"/>
        </w:rPr>
        <w:t>dodavatel</w:t>
      </w:r>
      <w:r w:rsidRPr="00507B93">
        <w:rPr>
          <w:rFonts w:cs="Calibri"/>
          <w:sz w:val="24"/>
          <w:szCs w:val="24"/>
        </w:rPr>
        <w:t xml:space="preserve"> oprávněn upravit návrh Smlouvy toliko s ohledem na tuto skutečnost. V případě nabídky podávané společností ve smyslu ustanovení § 2716 a násl. zákona č. 89/2012 Sb., občanský zákoník, je </w:t>
      </w:r>
      <w:r>
        <w:rPr>
          <w:rFonts w:cs="Calibri"/>
          <w:sz w:val="24"/>
          <w:szCs w:val="24"/>
        </w:rPr>
        <w:t xml:space="preserve">dodavatel </w:t>
      </w:r>
      <w:r w:rsidRPr="00507B93">
        <w:rPr>
          <w:rFonts w:cs="Calibri"/>
          <w:sz w:val="24"/>
          <w:szCs w:val="24"/>
        </w:rPr>
        <w:t>oprávněn upravit návrh Smlouvy toliko s ohledem na tuto skutečnost.</w:t>
      </w:r>
    </w:p>
    <w:p w14:paraId="42B137F4" w14:textId="77777777" w:rsidR="00F6208A" w:rsidRPr="0013150D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13150D">
        <w:rPr>
          <w:rFonts w:cs="Calibri"/>
          <w:sz w:val="24"/>
          <w:szCs w:val="24"/>
        </w:rPr>
        <w:lastRenderedPageBreak/>
        <w:t xml:space="preserve">Návrh </w:t>
      </w:r>
      <w:r>
        <w:rPr>
          <w:rFonts w:cs="Calibri"/>
          <w:sz w:val="24"/>
          <w:szCs w:val="24"/>
        </w:rPr>
        <w:t>S</w:t>
      </w:r>
      <w:r w:rsidRPr="0013150D">
        <w:rPr>
          <w:rFonts w:cs="Calibri"/>
          <w:sz w:val="24"/>
          <w:szCs w:val="24"/>
        </w:rPr>
        <w:t xml:space="preserve">mlouvy nesmí vyloučit či žádným způsobem omezovat práva zadavatele, uvedená v této zadávací dokumentaci, v opačném případě nabídka nesplňuje zadávací podmínky </w:t>
      </w:r>
      <w:r>
        <w:rPr>
          <w:rFonts w:cs="Calibri"/>
          <w:sz w:val="24"/>
          <w:szCs w:val="24"/>
        </w:rPr>
        <w:br/>
      </w:r>
      <w:r w:rsidRPr="0013150D">
        <w:rPr>
          <w:rFonts w:cs="Calibri"/>
          <w:sz w:val="24"/>
          <w:szCs w:val="24"/>
        </w:rPr>
        <w:t xml:space="preserve">a </w:t>
      </w:r>
      <w:r>
        <w:rPr>
          <w:rFonts w:cs="Calibri"/>
          <w:sz w:val="24"/>
          <w:szCs w:val="24"/>
        </w:rPr>
        <w:t xml:space="preserve">dodavatel </w:t>
      </w:r>
      <w:r w:rsidRPr="0013150D">
        <w:rPr>
          <w:rFonts w:cs="Calibri"/>
          <w:sz w:val="24"/>
          <w:szCs w:val="24"/>
        </w:rPr>
        <w:t>bude zadavatelem vyloučen z účasti v zadávacím řízení.</w:t>
      </w:r>
    </w:p>
    <w:p w14:paraId="42B137F5" w14:textId="1D309142" w:rsidR="00F6208A" w:rsidRPr="004A4A80" w:rsidRDefault="00F6208A" w:rsidP="004A4A80">
      <w:pPr>
        <w:spacing w:after="120"/>
        <w:jc w:val="both"/>
        <w:rPr>
          <w:rFonts w:asciiTheme="minorHAnsi" w:hAnsiTheme="minorHAnsi" w:cstheme="minorHAnsi"/>
          <w:b/>
        </w:rPr>
      </w:pPr>
      <w:r w:rsidRPr="004A4A80">
        <w:rPr>
          <w:rFonts w:asciiTheme="minorHAnsi" w:hAnsiTheme="minorHAnsi" w:cstheme="minorHAnsi"/>
          <w:b/>
        </w:rPr>
        <w:t xml:space="preserve">Předmět plnění této veřejné zakázky je vymezen dále v těchto dokumentech, které zčásti tvoří přílohy této zadávací dokumentace a dále z dokumentů, které je povinen vyhotovit účastník zadávacího řízení a přiložit je do své nabídky. Tyto přílohy budou tvořit přílohy </w:t>
      </w:r>
      <w:r w:rsidR="00FD36DA" w:rsidRPr="004A4A80">
        <w:rPr>
          <w:rFonts w:asciiTheme="minorHAnsi" w:hAnsiTheme="minorHAnsi" w:cstheme="minorHAnsi"/>
          <w:b/>
        </w:rPr>
        <w:t>S</w:t>
      </w:r>
      <w:r w:rsidRPr="004A4A80">
        <w:rPr>
          <w:rFonts w:asciiTheme="minorHAnsi" w:hAnsiTheme="minorHAnsi" w:cstheme="minorHAnsi"/>
          <w:b/>
        </w:rPr>
        <w:t>mlouvy, která bude po ukončení zadávacího řízení uzavřena s vybraným dodavatelem.</w:t>
      </w:r>
    </w:p>
    <w:p w14:paraId="5462F401" w14:textId="62A9A339" w:rsidR="00313B04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>Příloha č. 1</w:t>
      </w:r>
      <w:r w:rsidR="00313B04" w:rsidRPr="00A0272D">
        <w:rPr>
          <w:rFonts w:asciiTheme="minorHAnsi" w:hAnsiTheme="minorHAnsi" w:cstheme="minorHAnsi"/>
          <w:b/>
          <w:sz w:val="24"/>
        </w:rPr>
        <w:t>a</w:t>
      </w:r>
      <w:r w:rsidRPr="00A0272D">
        <w:rPr>
          <w:rFonts w:asciiTheme="minorHAnsi" w:hAnsiTheme="minorHAnsi" w:cstheme="minorHAnsi"/>
          <w:b/>
          <w:sz w:val="24"/>
        </w:rPr>
        <w:t xml:space="preserve"> –</w:t>
      </w:r>
      <w:r w:rsidR="00391B01" w:rsidRPr="00A0272D">
        <w:rPr>
          <w:rFonts w:asciiTheme="minorHAnsi" w:hAnsiTheme="minorHAnsi" w:cstheme="minorHAnsi"/>
          <w:b/>
          <w:sz w:val="24"/>
        </w:rPr>
        <w:t xml:space="preserve"> </w:t>
      </w:r>
      <w:r w:rsidR="008B002E" w:rsidRPr="00A0272D">
        <w:rPr>
          <w:rFonts w:asciiTheme="minorHAnsi" w:hAnsiTheme="minorHAnsi" w:cstheme="minorHAnsi"/>
          <w:b/>
          <w:sz w:val="24"/>
        </w:rPr>
        <w:t xml:space="preserve">Technická </w:t>
      </w:r>
      <w:r w:rsidR="00881F2F">
        <w:rPr>
          <w:rFonts w:asciiTheme="minorHAnsi" w:hAnsiTheme="minorHAnsi" w:cstheme="minorHAnsi"/>
          <w:b/>
          <w:sz w:val="24"/>
        </w:rPr>
        <w:t>dokumentace</w:t>
      </w:r>
      <w:r w:rsidR="008B002E" w:rsidRPr="00A0272D">
        <w:rPr>
          <w:rFonts w:asciiTheme="minorHAnsi" w:hAnsiTheme="minorHAnsi" w:cstheme="minorHAnsi"/>
          <w:b/>
          <w:sz w:val="24"/>
        </w:rPr>
        <w:t xml:space="preserve"> </w:t>
      </w:r>
      <w:r w:rsidR="00881F2F">
        <w:rPr>
          <w:rFonts w:asciiTheme="minorHAnsi" w:hAnsiTheme="minorHAnsi" w:cstheme="minorHAnsi"/>
          <w:b/>
          <w:sz w:val="24"/>
        </w:rPr>
        <w:t xml:space="preserve">- </w:t>
      </w:r>
      <w:r w:rsidR="00313B04" w:rsidRPr="00A0272D">
        <w:rPr>
          <w:rFonts w:asciiTheme="minorHAnsi" w:hAnsiTheme="minorHAnsi" w:cstheme="minorHAnsi"/>
          <w:b/>
          <w:sz w:val="24"/>
        </w:rPr>
        <w:t xml:space="preserve">Detailní popis technických parametrů a funkčnosti systému </w:t>
      </w:r>
      <w:r w:rsidR="00895E81" w:rsidRPr="00A0272D">
        <w:rPr>
          <w:rFonts w:asciiTheme="minorHAnsi" w:hAnsiTheme="minorHAnsi" w:cstheme="minorHAnsi"/>
          <w:b/>
          <w:sz w:val="24"/>
        </w:rPr>
        <w:t>zpracovaný Objednatelem</w:t>
      </w:r>
    </w:p>
    <w:p w14:paraId="4FDEDCE7" w14:textId="34B055C5" w:rsidR="004A4A80" w:rsidRPr="0027744C" w:rsidRDefault="004A4A80" w:rsidP="0027744C">
      <w:pPr>
        <w:pStyle w:val="xmsonormal"/>
        <w:spacing w:before="0" w:beforeAutospacing="0" w:after="120" w:afterAutospacing="0"/>
        <w:rPr>
          <w:rFonts w:asciiTheme="minorHAnsi" w:hAnsiTheme="minorHAnsi" w:cstheme="minorHAnsi"/>
        </w:rPr>
      </w:pPr>
      <w:r w:rsidRPr="0027744C">
        <w:rPr>
          <w:rFonts w:asciiTheme="minorHAnsi" w:hAnsiTheme="minorHAnsi" w:cstheme="minorHAnsi"/>
          <w:i/>
          <w:iCs/>
        </w:rPr>
        <w:t xml:space="preserve">Zadavatel zpracoval závazný dokument – technická specifikace projektu, který tvoří Přílohu </w:t>
      </w:r>
      <w:r w:rsidR="001A5198" w:rsidRPr="00A0272D">
        <w:rPr>
          <w:rFonts w:asciiTheme="minorHAnsi" w:hAnsiTheme="minorHAnsi" w:cstheme="minorHAnsi"/>
          <w:i/>
          <w:iCs/>
        </w:rPr>
        <w:br/>
      </w:r>
      <w:r w:rsidRPr="0027744C">
        <w:rPr>
          <w:rFonts w:asciiTheme="minorHAnsi" w:hAnsiTheme="minorHAnsi" w:cstheme="minorHAnsi"/>
          <w:i/>
          <w:iCs/>
        </w:rPr>
        <w:t xml:space="preserve">č. 1a Smlouvy. Účastník zadávacího řízení tento závazný dokument akceptuje prostřednictvím podané nabídky. </w:t>
      </w:r>
      <w:r w:rsidRPr="0027744C">
        <w:rPr>
          <w:rFonts w:asciiTheme="minorHAnsi" w:hAnsiTheme="minorHAnsi" w:cstheme="minorHAnsi"/>
          <w:b/>
          <w:bCs/>
          <w:i/>
          <w:iCs/>
          <w:u w:val="single"/>
        </w:rPr>
        <w:t>Tento dokument není účastník povinen přiložit do své nabídky</w:t>
      </w:r>
      <w:r w:rsidRPr="0027744C">
        <w:rPr>
          <w:rFonts w:asciiTheme="minorHAnsi" w:hAnsiTheme="minorHAnsi" w:cstheme="minorHAnsi"/>
          <w:b/>
          <w:bCs/>
          <w:u w:val="single"/>
        </w:rPr>
        <w:t>.</w:t>
      </w:r>
    </w:p>
    <w:p w14:paraId="370AE092" w14:textId="4766260C" w:rsidR="007B50DE" w:rsidRPr="00A0272D" w:rsidRDefault="00313B04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bookmarkStart w:id="11" w:name="_Hlk204009812"/>
      <w:r w:rsidRPr="00A0272D">
        <w:rPr>
          <w:rFonts w:asciiTheme="minorHAnsi" w:hAnsiTheme="minorHAnsi" w:cstheme="minorHAnsi"/>
          <w:b/>
          <w:sz w:val="24"/>
        </w:rPr>
        <w:t xml:space="preserve">Příloha č. 1b </w:t>
      </w:r>
      <w:r w:rsidR="00DC62C2" w:rsidRPr="00A0272D">
        <w:rPr>
          <w:rFonts w:asciiTheme="minorHAnsi" w:hAnsiTheme="minorHAnsi" w:cstheme="minorHAnsi"/>
          <w:b/>
          <w:sz w:val="24"/>
        </w:rPr>
        <w:t>Popis a specifikace technického řešení Systému včetně BackOffice nabídnutého Zhotovitelem</w:t>
      </w:r>
      <w:bookmarkEnd w:id="11"/>
      <w:r w:rsidRPr="00A0272D">
        <w:rPr>
          <w:rFonts w:asciiTheme="minorHAnsi" w:hAnsiTheme="minorHAnsi" w:cstheme="minorHAnsi"/>
          <w:b/>
          <w:sz w:val="24"/>
        </w:rPr>
        <w:t xml:space="preserve"> </w:t>
      </w:r>
    </w:p>
    <w:p w14:paraId="68264410" w14:textId="58A53377" w:rsidR="00F91125" w:rsidRPr="00A0272D" w:rsidRDefault="007B50D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A0272D">
        <w:rPr>
          <w:rFonts w:asciiTheme="minorHAnsi" w:hAnsiTheme="minorHAnsi" w:cstheme="minorHAnsi"/>
          <w:i/>
          <w:iCs/>
          <w:sz w:val="24"/>
        </w:rPr>
        <w:t xml:space="preserve">Zadavatel zpracoval </w:t>
      </w:r>
      <w:r w:rsidRPr="00A0272D">
        <w:rPr>
          <w:rFonts w:asciiTheme="minorHAnsi" w:hAnsiTheme="minorHAnsi" w:cstheme="minorHAnsi"/>
          <w:b/>
          <w:sz w:val="24"/>
        </w:rPr>
        <w:t>o</w:t>
      </w:r>
      <w:r w:rsidR="00313B04" w:rsidRPr="00A0272D">
        <w:rPr>
          <w:rFonts w:asciiTheme="minorHAnsi" w:hAnsiTheme="minorHAnsi" w:cstheme="minorHAnsi"/>
          <w:b/>
          <w:sz w:val="24"/>
        </w:rPr>
        <w:t>snov</w:t>
      </w:r>
      <w:r w:rsidR="00B169EE">
        <w:rPr>
          <w:rFonts w:asciiTheme="minorHAnsi" w:hAnsiTheme="minorHAnsi" w:cstheme="minorHAnsi"/>
          <w:b/>
          <w:sz w:val="24"/>
        </w:rPr>
        <w:t>u</w:t>
      </w:r>
      <w:r w:rsidR="00313B04" w:rsidRPr="00A0272D">
        <w:rPr>
          <w:rFonts w:asciiTheme="minorHAnsi" w:hAnsiTheme="minorHAnsi" w:cstheme="minorHAnsi"/>
          <w:b/>
          <w:sz w:val="24"/>
        </w:rPr>
        <w:t xml:space="preserve"> stručného popisu nabídnutého technického řešení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</w:t>
      </w:r>
      <w:r w:rsidR="00F91125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Účastník zadávacího řízení je povinen tuto přílohu sám </w:t>
      </w:r>
      <w:r w:rsidR="0005105A">
        <w:rPr>
          <w:rFonts w:asciiTheme="minorHAnsi" w:eastAsia="Times New Roman" w:hAnsiTheme="minorHAnsi" w:cstheme="minorHAnsi"/>
          <w:i/>
          <w:sz w:val="24"/>
          <w:lang w:eastAsia="ar-SA"/>
        </w:rPr>
        <w:t>vytvořit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dle zadavatelem </w:t>
      </w:r>
      <w:r w:rsidR="0005105A">
        <w:rPr>
          <w:rFonts w:asciiTheme="minorHAnsi" w:eastAsia="Times New Roman" w:hAnsiTheme="minorHAnsi" w:cstheme="minorHAnsi"/>
          <w:i/>
          <w:sz w:val="24"/>
          <w:lang w:eastAsia="ar-SA"/>
        </w:rPr>
        <w:t>zpracované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osnovy</w:t>
      </w:r>
      <w:r w:rsidR="00F91125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. </w:t>
      </w:r>
      <w:r w:rsidR="00F91125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Tato příloha bude tvořit přílohu </w:t>
      </w:r>
      <w:r w:rsidR="007D04BC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č. 1b </w:t>
      </w:r>
      <w:r w:rsidR="00F91125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Smlouvy doloženou v nabídce účastníka.</w:t>
      </w:r>
      <w:r w:rsidR="00F3448E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) </w:t>
      </w:r>
    </w:p>
    <w:p w14:paraId="42B137F8" w14:textId="1036401F" w:rsidR="00F6208A" w:rsidRPr="00A0272D" w:rsidRDefault="00F6208A" w:rsidP="0027744C">
      <w:pPr>
        <w:pStyle w:val="xmsonormal"/>
        <w:spacing w:before="0" w:beforeAutospacing="0" w:after="120" w:afterAutospacing="0"/>
        <w:rPr>
          <w:rFonts w:asciiTheme="minorHAnsi" w:hAnsiTheme="minorHAnsi" w:cstheme="minorHAnsi"/>
          <w:b/>
          <w:i/>
          <w:lang w:eastAsia="ar-SA"/>
        </w:rPr>
      </w:pPr>
      <w:r w:rsidRPr="00A0272D">
        <w:rPr>
          <w:rFonts w:asciiTheme="minorHAnsi" w:hAnsiTheme="minorHAnsi" w:cstheme="minorHAnsi"/>
          <w:b/>
          <w:i/>
          <w:lang w:eastAsia="ar-SA"/>
        </w:rPr>
        <w:t xml:space="preserve">Příloha č. 2 – </w:t>
      </w:r>
      <w:r w:rsidR="00C10ED3" w:rsidRPr="00A0272D">
        <w:rPr>
          <w:rFonts w:asciiTheme="minorHAnsi" w:hAnsiTheme="minorHAnsi" w:cstheme="minorHAnsi"/>
          <w:b/>
          <w:i/>
          <w:lang w:eastAsia="ar-SA"/>
        </w:rPr>
        <w:t>Specifikace Stávající flotily</w:t>
      </w:r>
    </w:p>
    <w:p w14:paraId="3234174A" w14:textId="0F69B89F" w:rsidR="00C10ED3" w:rsidRPr="00A0272D" w:rsidRDefault="00C10E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2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E1251E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42B137FB" w14:textId="54387FCD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b/>
          <w:i/>
          <w:sz w:val="24"/>
          <w:lang w:eastAsia="ar-SA"/>
        </w:rPr>
      </w:pPr>
      <w:r w:rsidRPr="00A0272D">
        <w:rPr>
          <w:rFonts w:asciiTheme="minorHAnsi" w:eastAsia="Times New Roman" w:hAnsiTheme="minorHAnsi" w:cstheme="minorHAnsi"/>
          <w:b/>
          <w:i/>
          <w:sz w:val="24"/>
          <w:lang w:eastAsia="ar-SA"/>
        </w:rPr>
        <w:t xml:space="preserve">Příloha č. 3 – </w:t>
      </w:r>
      <w:r w:rsidR="00EC4D83" w:rsidRPr="00A0272D">
        <w:rPr>
          <w:rFonts w:asciiTheme="minorHAnsi" w:eastAsia="Times New Roman" w:hAnsiTheme="minorHAnsi" w:cstheme="minorHAnsi"/>
          <w:b/>
          <w:i/>
          <w:sz w:val="24"/>
          <w:lang w:eastAsia="ar-SA"/>
        </w:rPr>
        <w:t>Cenová příloha</w:t>
      </w:r>
    </w:p>
    <w:p w14:paraId="42B137FC" w14:textId="0531D23D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i/>
          <w:sz w:val="24"/>
          <w:lang w:eastAsia="ar-SA"/>
        </w:rPr>
      </w:pPr>
      <w:r w:rsidRPr="00A0272D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Účastník zadávacího řízení doplní tuto přílohu o požadované údaje. </w:t>
      </w:r>
      <w:r w:rsidRPr="00A0272D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Takto vyplněná příloha bude tvořit přílohu Smlouvy doloženou v nabídce účastníka.</w:t>
      </w:r>
    </w:p>
    <w:p w14:paraId="7A17F9B4" w14:textId="126C6C98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A55A24" w:rsidRPr="00A0272D">
        <w:rPr>
          <w:rFonts w:asciiTheme="minorHAnsi" w:hAnsiTheme="minorHAnsi" w:cstheme="minorHAnsi"/>
          <w:b/>
          <w:sz w:val="24"/>
        </w:rPr>
        <w:t>4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2A6F99" w:rsidRPr="00A0272D">
        <w:rPr>
          <w:rFonts w:asciiTheme="minorHAnsi" w:hAnsiTheme="minorHAnsi" w:cstheme="minorHAnsi"/>
          <w:b/>
          <w:sz w:val="24"/>
        </w:rPr>
        <w:t>Harmonogram plnění</w:t>
      </w:r>
    </w:p>
    <w:p w14:paraId="55B68AE8" w14:textId="33FA371B" w:rsidR="00D12E9E" w:rsidRPr="00A0272D" w:rsidRDefault="0026218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i/>
          <w:sz w:val="24"/>
          <w:lang w:eastAsia="ar-SA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>
        <w:rPr>
          <w:rFonts w:asciiTheme="minorHAnsi" w:hAnsiTheme="minorHAnsi" w:cstheme="minorHAnsi"/>
          <w:i/>
          <w:sz w:val="24"/>
        </w:rPr>
        <w:t>4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 účastník povinen přiložit do své nabídky</w:t>
      </w:r>
      <w:r w:rsidR="00D12E9E" w:rsidRPr="00A0272D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.</w:t>
      </w:r>
    </w:p>
    <w:p w14:paraId="670DFFA9" w14:textId="625F5969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0A0974" w:rsidRPr="00A0272D">
        <w:rPr>
          <w:rFonts w:asciiTheme="minorHAnsi" w:hAnsiTheme="minorHAnsi" w:cstheme="minorHAnsi"/>
          <w:b/>
          <w:sz w:val="24"/>
        </w:rPr>
        <w:t>5a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0A0974" w:rsidRPr="00A0272D">
        <w:rPr>
          <w:rFonts w:asciiTheme="minorHAnsi" w:hAnsiTheme="minorHAnsi" w:cstheme="minorHAnsi"/>
          <w:b/>
          <w:sz w:val="24"/>
        </w:rPr>
        <w:t>Vzor akceptačního protokolu pro vozidlový Hardware</w:t>
      </w:r>
    </w:p>
    <w:p w14:paraId="1F15D93B" w14:textId="636729FD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F93A9E" w:rsidRPr="00A0272D">
        <w:rPr>
          <w:rFonts w:asciiTheme="minorHAnsi" w:hAnsiTheme="minorHAnsi" w:cstheme="minorHAnsi"/>
          <w:i/>
          <w:sz w:val="24"/>
        </w:rPr>
        <w:t>5a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účastník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44197DFC" w14:textId="3F08F380" w:rsidR="004226D3" w:rsidRPr="00A0272D" w:rsidRDefault="004226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5b – </w:t>
      </w:r>
      <w:r w:rsidR="00F25707" w:rsidRPr="00A0272D">
        <w:rPr>
          <w:rFonts w:asciiTheme="minorHAnsi" w:hAnsiTheme="minorHAnsi" w:cstheme="minorHAnsi"/>
          <w:b/>
          <w:sz w:val="24"/>
        </w:rPr>
        <w:t>Vzor akceptačního protokolu pro BackOffice</w:t>
      </w:r>
    </w:p>
    <w:p w14:paraId="21030E8E" w14:textId="258A5B12" w:rsidR="004226D3" w:rsidRPr="00A0272D" w:rsidRDefault="004226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F93A9E" w:rsidRPr="00A0272D">
        <w:rPr>
          <w:rFonts w:asciiTheme="minorHAnsi" w:hAnsiTheme="minorHAnsi" w:cstheme="minorHAnsi"/>
          <w:i/>
          <w:sz w:val="24"/>
        </w:rPr>
        <w:t>5b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7ACA1750" w14:textId="77777777" w:rsidR="00820050" w:rsidRDefault="0082005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</w:p>
    <w:p w14:paraId="0E3B6FD3" w14:textId="7537DA99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6 – </w:t>
      </w:r>
      <w:r w:rsidR="003741E0" w:rsidRPr="00A0272D">
        <w:rPr>
          <w:rFonts w:asciiTheme="minorHAnsi" w:hAnsiTheme="minorHAnsi" w:cstheme="minorHAnsi"/>
          <w:b/>
          <w:sz w:val="24"/>
        </w:rPr>
        <w:t>Parametry SLA</w:t>
      </w:r>
    </w:p>
    <w:p w14:paraId="193D98B1" w14:textId="0202DC81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lastRenderedPageBreak/>
        <w:t xml:space="preserve">Zadavatel zpracoval jako závazný dokument, který tvoří přílohu č. 6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účastník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3178B181" w14:textId="52255EF2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D14D94" w:rsidRPr="00A0272D">
        <w:rPr>
          <w:rFonts w:asciiTheme="minorHAnsi" w:hAnsiTheme="minorHAnsi" w:cstheme="minorHAnsi"/>
          <w:b/>
          <w:sz w:val="24"/>
        </w:rPr>
        <w:t>7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D14D94" w:rsidRPr="00A0272D">
        <w:rPr>
          <w:rFonts w:asciiTheme="minorHAnsi" w:hAnsiTheme="minorHAnsi" w:cstheme="minorHAnsi"/>
          <w:b/>
          <w:sz w:val="24"/>
        </w:rPr>
        <w:t xml:space="preserve">Pravidla pro provedení funkční zkoušky  </w:t>
      </w:r>
    </w:p>
    <w:p w14:paraId="7E3E685E" w14:textId="1C14AE99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D14D94" w:rsidRPr="00A0272D">
        <w:rPr>
          <w:rFonts w:asciiTheme="minorHAnsi" w:hAnsiTheme="minorHAnsi" w:cstheme="minorHAnsi"/>
          <w:i/>
          <w:sz w:val="24"/>
        </w:rPr>
        <w:t>7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0ED534FA" w14:textId="65A470DD" w:rsidR="004148F5" w:rsidRPr="00A0272D" w:rsidRDefault="004148F5" w:rsidP="00A0272D">
      <w:pPr>
        <w:pStyle w:val="Zkladntext"/>
        <w:spacing w:after="120"/>
        <w:rPr>
          <w:rFonts w:asciiTheme="minorHAnsi" w:hAnsiTheme="minorHAnsi" w:cstheme="minorHAnsi"/>
          <w:i/>
          <w:sz w:val="24"/>
          <w:szCs w:val="24"/>
        </w:rPr>
      </w:pPr>
      <w:r w:rsidRPr="00A0272D">
        <w:rPr>
          <w:rFonts w:asciiTheme="minorHAnsi" w:hAnsiTheme="minorHAnsi" w:cstheme="minorHAnsi"/>
          <w:b/>
          <w:sz w:val="24"/>
          <w:szCs w:val="24"/>
        </w:rPr>
        <w:t xml:space="preserve">Příloha č. 8 – Vymezení obchodního tajemství </w:t>
      </w:r>
      <w:r w:rsidR="00090C5D" w:rsidRPr="00A0272D">
        <w:rPr>
          <w:rFonts w:asciiTheme="minorHAnsi" w:hAnsiTheme="minorHAnsi" w:cstheme="minorHAnsi"/>
          <w:b/>
          <w:sz w:val="24"/>
          <w:szCs w:val="24"/>
        </w:rPr>
        <w:t>Zhotovitele</w:t>
      </w:r>
      <w:r w:rsidRPr="00A0272D">
        <w:rPr>
          <w:rFonts w:asciiTheme="minorHAnsi" w:hAnsiTheme="minorHAnsi" w:cstheme="minorHAnsi"/>
          <w:b/>
          <w:sz w:val="24"/>
          <w:szCs w:val="24"/>
        </w:rPr>
        <w:t>;</w:t>
      </w:r>
    </w:p>
    <w:p w14:paraId="245E0E86" w14:textId="4DB7E4CD" w:rsidR="004148F5" w:rsidRPr="00A0272D" w:rsidRDefault="004148F5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bCs/>
          <w:i/>
          <w:iCs/>
          <w:sz w:val="24"/>
          <w:u w:val="single"/>
        </w:rPr>
      </w:pPr>
      <w:r w:rsidRPr="00A0272D">
        <w:rPr>
          <w:rFonts w:asciiTheme="minorHAnsi" w:hAnsiTheme="minorHAnsi" w:cstheme="minorHAnsi"/>
          <w:i/>
          <w:iCs/>
          <w:sz w:val="24"/>
        </w:rPr>
        <w:t xml:space="preserve">Zadavatel podléhá režimu zákona č. 106/1999 Sb., o svobodném přístupu k informacím a režimu zákona č. 340/2015 Sb., o registru smluv. Pokud účastník chce některé informace ze smlouvy včetně příloh chránit jako své obchodní tajemství, je povinen tyto informace konkrétně uvést do přílohy č. 8 Smlouvy a uvést důvody, pro které mají být za obchodní tajemství považovány, může se však jednat jen o informace technického charakteru. O finální podobě této přílohy musí panovat mezi stranami shoda, v opačném případě se tato příloha nestane součástí uzavřené Smlouvy.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Účastník pouze doplní požadované údaje a doloží přílohu jako součást své nabídky.</w:t>
      </w:r>
    </w:p>
    <w:p w14:paraId="42B1380A" w14:textId="4F42B8D1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960352" w:rsidRPr="00A0272D">
        <w:rPr>
          <w:rFonts w:asciiTheme="minorHAnsi" w:hAnsiTheme="minorHAnsi" w:cstheme="minorHAnsi"/>
          <w:b/>
          <w:sz w:val="24"/>
        </w:rPr>
        <w:t>9</w:t>
      </w:r>
      <w:r w:rsidRPr="00A0272D">
        <w:rPr>
          <w:rFonts w:asciiTheme="minorHAnsi" w:hAnsiTheme="minorHAnsi" w:cstheme="minorHAnsi"/>
          <w:b/>
          <w:sz w:val="24"/>
        </w:rPr>
        <w:t xml:space="preserve"> – Základní požadavky k zajištění BOZP</w:t>
      </w:r>
    </w:p>
    <w:p w14:paraId="42B1380B" w14:textId="289B3BCF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A6296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22798AB7" w14:textId="3BD7BCCD" w:rsidR="00F065BD" w:rsidRPr="00A0272D" w:rsidRDefault="00F065B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ind w:left="709" w:hanging="709"/>
        <w:rPr>
          <w:rFonts w:asciiTheme="minorHAnsi" w:hAnsiTheme="minorHAnsi" w:cstheme="minorHAnsi"/>
          <w:b/>
          <w:sz w:val="24"/>
        </w:rPr>
      </w:pPr>
      <w:bookmarkStart w:id="12" w:name="_Hlk94025729"/>
      <w:r w:rsidRPr="00A0272D">
        <w:rPr>
          <w:rFonts w:asciiTheme="minorHAnsi" w:hAnsiTheme="minorHAnsi" w:cstheme="minorHAnsi"/>
          <w:b/>
          <w:sz w:val="24"/>
        </w:rPr>
        <w:t>Příloha č. 1</w:t>
      </w:r>
      <w:r w:rsidR="00960352" w:rsidRPr="00A0272D">
        <w:rPr>
          <w:rFonts w:asciiTheme="minorHAnsi" w:hAnsiTheme="minorHAnsi" w:cstheme="minorHAnsi"/>
          <w:b/>
          <w:sz w:val="24"/>
        </w:rPr>
        <w:t>0</w:t>
      </w:r>
      <w:r w:rsidRPr="00A0272D">
        <w:rPr>
          <w:rFonts w:asciiTheme="minorHAnsi" w:hAnsiTheme="minorHAnsi" w:cstheme="minorHAnsi"/>
          <w:b/>
          <w:sz w:val="24"/>
        </w:rPr>
        <w:t xml:space="preserve"> – Pravidla sociální odpovědnosti</w:t>
      </w:r>
      <w:bookmarkEnd w:id="12"/>
    </w:p>
    <w:p w14:paraId="2BCB518B" w14:textId="1CED7E2E" w:rsidR="00F065BD" w:rsidRPr="00A0272D" w:rsidRDefault="00F065B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/>
          <w:sz w:val="24"/>
          <w:u w:val="single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16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nabídky.</w:t>
      </w:r>
    </w:p>
    <w:p w14:paraId="595A1DCE" w14:textId="1F537781" w:rsidR="00402F92" w:rsidRPr="00A0272D" w:rsidRDefault="00402F92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11 – Seznam techniků</w:t>
      </w:r>
    </w:p>
    <w:p w14:paraId="71363FA6" w14:textId="2DCCEDCE" w:rsidR="00402F92" w:rsidRPr="00A0272D" w:rsidRDefault="00402F92" w:rsidP="00A0272D">
      <w:pPr>
        <w:pStyle w:val="WW-ZkladntextIMP"/>
        <w:spacing w:after="120" w:line="240" w:lineRule="auto"/>
        <w:jc w:val="both"/>
        <w:rPr>
          <w:rFonts w:asciiTheme="minorHAnsi" w:eastAsia="Calibri" w:hAnsiTheme="minorHAnsi" w:cstheme="minorHAnsi"/>
          <w:i/>
          <w:szCs w:val="24"/>
          <w:lang w:eastAsia="cs-CZ"/>
        </w:rPr>
      </w:pPr>
      <w:r w:rsidRPr="00A0272D">
        <w:rPr>
          <w:rFonts w:asciiTheme="minorHAnsi" w:eastAsia="Calibri" w:hAnsiTheme="minorHAnsi" w:cstheme="minorHAnsi"/>
          <w:i/>
          <w:szCs w:val="24"/>
          <w:lang w:eastAsia="cs-CZ"/>
        </w:rPr>
        <w:t xml:space="preserve">Zadavatel zpracoval tuto přílohu jako závazný dokument, ve kterém účastník doplní požadované údaje. </w:t>
      </w:r>
      <w:r w:rsidRPr="00A0272D">
        <w:rPr>
          <w:rFonts w:asciiTheme="minorHAnsi" w:eastAsia="Calibri" w:hAnsiTheme="minorHAnsi" w:cstheme="minorHAnsi"/>
          <w:b/>
          <w:bCs/>
          <w:i/>
          <w:szCs w:val="24"/>
          <w:u w:val="single"/>
          <w:lang w:eastAsia="cs-CZ"/>
        </w:rPr>
        <w:t>Tuto přílohu je účastník povinen doložit v rámci své nabídky.</w:t>
      </w:r>
    </w:p>
    <w:p w14:paraId="70A18B3F" w14:textId="2944E31F" w:rsidR="009002AD" w:rsidRPr="00A0272D" w:rsidRDefault="009002A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</w:t>
      </w:r>
      <w:r w:rsidR="00531273" w:rsidRPr="00A0272D">
        <w:rPr>
          <w:rFonts w:asciiTheme="minorHAnsi" w:hAnsiTheme="minorHAnsi" w:cstheme="minorHAnsi"/>
          <w:b/>
          <w:bCs/>
          <w:iCs/>
          <w:sz w:val="24"/>
        </w:rPr>
        <w:t>2</w:t>
      </w:r>
      <w:r w:rsidRPr="00A0272D">
        <w:rPr>
          <w:rFonts w:asciiTheme="minorHAnsi" w:hAnsiTheme="minorHAnsi" w:cstheme="minorHAnsi"/>
          <w:b/>
          <w:bCs/>
          <w:iCs/>
          <w:sz w:val="24"/>
        </w:rPr>
        <w:t xml:space="preserve"> – Seznam poddodavatelů</w:t>
      </w:r>
    </w:p>
    <w:p w14:paraId="303FC610" w14:textId="79902EAA" w:rsidR="009002AD" w:rsidRPr="00A0272D" w:rsidRDefault="009002AD" w:rsidP="00A0272D">
      <w:pPr>
        <w:pStyle w:val="WW-ZkladntextIMP"/>
        <w:spacing w:after="120" w:line="240" w:lineRule="auto"/>
        <w:jc w:val="both"/>
        <w:rPr>
          <w:rFonts w:asciiTheme="minorHAnsi" w:eastAsia="Calibri" w:hAnsiTheme="minorHAnsi" w:cstheme="minorHAnsi"/>
          <w:i/>
          <w:szCs w:val="24"/>
          <w:lang w:eastAsia="cs-CZ"/>
        </w:rPr>
      </w:pPr>
      <w:r w:rsidRPr="00A0272D">
        <w:rPr>
          <w:rFonts w:asciiTheme="minorHAnsi" w:eastAsia="Calibri" w:hAnsiTheme="minorHAnsi" w:cstheme="minorHAnsi"/>
          <w:i/>
          <w:szCs w:val="24"/>
          <w:lang w:eastAsia="cs-CZ"/>
        </w:rPr>
        <w:t xml:space="preserve">Zadavatel zpracoval tuto přílohu jako závazný dokument, ve kterém účastník doplní požadované údaje. V případě, že účastníkovi nejsou známi poddodavatelé, jež se budou podílet na plnění veřejné zakázky, tabulku nevyplňuje - tento dokument ale i tak účastník předloží v rámci své nabídky. </w:t>
      </w:r>
      <w:r w:rsidRPr="00A0272D">
        <w:rPr>
          <w:rFonts w:asciiTheme="minorHAnsi" w:eastAsia="Calibri" w:hAnsiTheme="minorHAnsi" w:cstheme="minorHAnsi"/>
          <w:b/>
          <w:bCs/>
          <w:i/>
          <w:szCs w:val="24"/>
          <w:u w:val="single"/>
          <w:lang w:eastAsia="cs-CZ"/>
        </w:rPr>
        <w:t>Tuto přílohu je účastník povinen doložit v rámci své nabídky.</w:t>
      </w:r>
    </w:p>
    <w:p w14:paraId="040C0104" w14:textId="7A9E16BE" w:rsidR="00187214" w:rsidRPr="00A0272D" w:rsidRDefault="00187214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</w:t>
      </w:r>
      <w:r w:rsidR="00531273" w:rsidRPr="00A0272D">
        <w:rPr>
          <w:rFonts w:asciiTheme="minorHAnsi" w:hAnsiTheme="minorHAnsi" w:cstheme="minorHAnsi"/>
          <w:b/>
          <w:bCs/>
          <w:iCs/>
          <w:sz w:val="24"/>
        </w:rPr>
        <w:t>3</w:t>
      </w:r>
      <w:r w:rsidRPr="00A0272D">
        <w:rPr>
          <w:rFonts w:asciiTheme="minorHAnsi" w:hAnsiTheme="minorHAnsi" w:cstheme="minorHAnsi"/>
          <w:b/>
          <w:bCs/>
          <w:iCs/>
          <w:sz w:val="24"/>
        </w:rPr>
        <w:t xml:space="preserve"> – </w:t>
      </w:r>
      <w:r w:rsidR="009D63DD" w:rsidRPr="00A0272D">
        <w:rPr>
          <w:rFonts w:asciiTheme="minorHAnsi" w:hAnsiTheme="minorHAnsi" w:cstheme="minorHAnsi"/>
          <w:b/>
          <w:bCs/>
          <w:iCs/>
          <w:sz w:val="24"/>
        </w:rPr>
        <w:t>Protikorupční doložka</w:t>
      </w:r>
    </w:p>
    <w:p w14:paraId="28C1C9A1" w14:textId="402D5107" w:rsidR="004A1334" w:rsidRDefault="009D63DD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  <w:r w:rsidRPr="00A0272D">
        <w:rPr>
          <w:rFonts w:asciiTheme="minorHAnsi" w:hAnsiTheme="minorHAnsi" w:cstheme="minorHAnsi"/>
          <w:i/>
          <w:sz w:val="24"/>
          <w:szCs w:val="24"/>
        </w:rPr>
        <w:t>Zadavatel zpracoval jako závazný dokument, který tvoří přílohu č. 1</w:t>
      </w:r>
      <w:r w:rsidR="00DA6296" w:rsidRPr="00A0272D">
        <w:rPr>
          <w:rFonts w:asciiTheme="minorHAnsi" w:hAnsiTheme="minorHAnsi" w:cstheme="minorHAnsi"/>
          <w:i/>
          <w:sz w:val="24"/>
          <w:szCs w:val="24"/>
        </w:rPr>
        <w:t>3</w:t>
      </w:r>
      <w:r w:rsidRPr="00A0272D">
        <w:rPr>
          <w:rFonts w:asciiTheme="minorHAnsi" w:hAnsiTheme="minorHAnsi" w:cstheme="minorHAnsi"/>
          <w:i/>
          <w:sz w:val="24"/>
          <w:szCs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Tento dokument není </w:t>
      </w:r>
      <w:r w:rsidR="00DA6296"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povinen přiložit do své nabídky.</w:t>
      </w:r>
    </w:p>
    <w:p w14:paraId="637636E5" w14:textId="77777777" w:rsidR="00820050" w:rsidRDefault="00820050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</w:p>
    <w:p w14:paraId="5B65663A" w14:textId="77777777" w:rsidR="00820050" w:rsidRPr="00A0272D" w:rsidRDefault="00820050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18" w14:textId="77777777" w:rsidTr="001D4D58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17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Další požadavky zadavatele na obsah nabídky a jiné podmínky stanovené zadavatelem</w:t>
            </w:r>
          </w:p>
        </w:tc>
      </w:tr>
    </w:tbl>
    <w:p w14:paraId="42B13819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42B1381A" w14:textId="77777777" w:rsidR="00F6208A" w:rsidRPr="00FB05A5" w:rsidRDefault="00F6208A" w:rsidP="0003460E">
      <w:pPr>
        <w:pStyle w:val="Zkladntext"/>
        <w:spacing w:after="120"/>
        <w:rPr>
          <w:rFonts w:ascii="Calibri" w:hAnsi="Calibri" w:cs="Calibri"/>
          <w:sz w:val="24"/>
          <w:szCs w:val="24"/>
          <w:u w:val="single"/>
        </w:rPr>
      </w:pPr>
      <w:r w:rsidRPr="00FB05A5">
        <w:rPr>
          <w:rFonts w:ascii="Calibri" w:hAnsi="Calibri" w:cs="Calibri"/>
          <w:sz w:val="24"/>
          <w:szCs w:val="24"/>
          <w:u w:val="single"/>
        </w:rPr>
        <w:t>Další požadavky zadavatele na obsah nabídky</w:t>
      </w:r>
    </w:p>
    <w:p w14:paraId="05AFA144" w14:textId="77777777" w:rsidR="00E07423" w:rsidRDefault="007B55E5" w:rsidP="00061A7D">
      <w:pPr>
        <w:spacing w:after="120"/>
        <w:jc w:val="both"/>
        <w:rPr>
          <w:rFonts w:asciiTheme="minorHAnsi" w:hAnsiTheme="minorHAnsi" w:cstheme="minorHAnsi"/>
        </w:rPr>
      </w:pPr>
      <w:r w:rsidRPr="00A504F2">
        <w:rPr>
          <w:rFonts w:asciiTheme="minorHAnsi" w:hAnsiTheme="minorHAnsi" w:cstheme="minorHAnsi"/>
        </w:rPr>
        <w:t xml:space="preserve">Zadavatel požaduje, aby </w:t>
      </w:r>
      <w:r w:rsidR="00A504F2" w:rsidRPr="00A504F2">
        <w:rPr>
          <w:rFonts w:asciiTheme="minorHAnsi" w:hAnsiTheme="minorHAnsi" w:cstheme="minorHAnsi"/>
        </w:rPr>
        <w:t xml:space="preserve">dodavatel v rámci nabídky dále předložil </w:t>
      </w:r>
    </w:p>
    <w:p w14:paraId="4E227874" w14:textId="77777777" w:rsidR="00E07423" w:rsidRPr="00E07423" w:rsidRDefault="00A504F2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="Calibri"/>
        </w:rPr>
      </w:pPr>
      <w:r w:rsidRPr="00061A7D">
        <w:rPr>
          <w:rFonts w:asciiTheme="minorHAnsi" w:hAnsiTheme="minorHAnsi" w:cstheme="minorHAnsi"/>
        </w:rPr>
        <w:t xml:space="preserve">vyplněnou a podepsanou přílohu č. </w:t>
      </w:r>
      <w:r w:rsidR="008B5F41" w:rsidRPr="00061A7D">
        <w:rPr>
          <w:rFonts w:asciiTheme="minorHAnsi" w:hAnsiTheme="minorHAnsi" w:cstheme="minorHAnsi"/>
        </w:rPr>
        <w:t>7</w:t>
      </w:r>
      <w:r w:rsidRPr="00061A7D">
        <w:rPr>
          <w:rFonts w:asciiTheme="minorHAnsi" w:hAnsiTheme="minorHAnsi" w:cstheme="minorHAnsi"/>
        </w:rPr>
        <w:t xml:space="preserve"> zadávací dokumentace</w:t>
      </w:r>
      <w:r w:rsidR="00E07423">
        <w:rPr>
          <w:rFonts w:asciiTheme="minorHAnsi" w:hAnsiTheme="minorHAnsi" w:cstheme="minorHAnsi"/>
        </w:rPr>
        <w:t>;</w:t>
      </w:r>
    </w:p>
    <w:p w14:paraId="18BD575A" w14:textId="1894826C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Popis navržených opatření</w:t>
      </w:r>
      <w:r w:rsidRPr="00061A7D">
        <w:rPr>
          <w:rFonts w:asciiTheme="minorHAnsi" w:hAnsiTheme="minorHAnsi" w:cstheme="minorHAnsi"/>
        </w:rPr>
        <w:t>, která zajistí naplnění principů udržitelného rozvoje a zásady DNSH;</w:t>
      </w:r>
    </w:p>
    <w:p w14:paraId="2C1A1509" w14:textId="25C9CFB0" w:rsidR="00425828" w:rsidRDefault="00425828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Blíže viz bod 1. – 4. čl. 3 zadávací dokumentace;</w:t>
      </w:r>
    </w:p>
    <w:p w14:paraId="6E6177A2" w14:textId="5E285B48" w:rsidR="005E3A7E" w:rsidRPr="00061A7D" w:rsidRDefault="00425828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Rovněž </w:t>
      </w:r>
      <w:r w:rsidR="00692A44">
        <w:rPr>
          <w:rFonts w:asciiTheme="minorHAnsi" w:hAnsiTheme="minorHAnsi" w:cstheme="minorHAnsi"/>
        </w:rPr>
        <w:t>b</w:t>
      </w:r>
      <w:r w:rsidR="00692A44" w:rsidRPr="00D74722">
        <w:rPr>
          <w:rFonts w:asciiTheme="minorHAnsi" w:hAnsiTheme="minorHAnsi" w:cstheme="minorHAnsi"/>
        </w:rPr>
        <w:t>udou zavedena opatření pro nakládání s odpady vzniklými při provozu a údržbě zařízení, a to v souladu s hierarchií nakládání s odpady – zejména bude kladen důraz na opětovné použití a recyklaci elektroniky, včetně recyklace kritických surovin</w:t>
      </w:r>
    </w:p>
    <w:p w14:paraId="32CCE373" w14:textId="77777777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Způsob zajištění recyklace a zpětného odběru použitých technologií</w:t>
      </w:r>
      <w:r w:rsidRPr="00061A7D">
        <w:rPr>
          <w:rFonts w:asciiTheme="minorHAnsi" w:hAnsiTheme="minorHAnsi" w:cstheme="minorHAnsi"/>
        </w:rPr>
        <w:t xml:space="preserve"> po skončení jejich životního cyklu;</w:t>
      </w:r>
    </w:p>
    <w:p w14:paraId="047D2D73" w14:textId="7480D6D8" w:rsidR="00336F3D" w:rsidRPr="001967F3" w:rsidRDefault="008F0D4C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 w:rsidRPr="00D74722">
        <w:rPr>
          <w:rFonts w:asciiTheme="minorHAnsi" w:hAnsiTheme="minorHAnsi" w:cstheme="minorHAnsi"/>
        </w:rPr>
        <w:t>Dodavatel doloží způsob, jakým zajistí zpětný odběr, recyklaci nebo další materiálové využití vyřazených zařízení a komponent</w:t>
      </w:r>
    </w:p>
    <w:p w14:paraId="793E7EC0" w14:textId="503924FF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Návrh způsobu likvidace nebo využití stavebního odpadu</w:t>
      </w:r>
      <w:r w:rsidRPr="00061A7D">
        <w:rPr>
          <w:rFonts w:asciiTheme="minorHAnsi" w:hAnsiTheme="minorHAnsi" w:cstheme="minorHAnsi"/>
        </w:rPr>
        <w:t>, pokud vznikne v rámci realizace stavebních úprav</w:t>
      </w:r>
      <w:r w:rsidR="00711909">
        <w:rPr>
          <w:rFonts w:asciiTheme="minorHAnsi" w:hAnsiTheme="minorHAnsi" w:cstheme="minorHAnsi"/>
        </w:rPr>
        <w:t>;</w:t>
      </w:r>
    </w:p>
    <w:p w14:paraId="1D49FAA3" w14:textId="0B12BFB2" w:rsidR="00711909" w:rsidRPr="00061A7D" w:rsidRDefault="007A17B7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 w:rsidRPr="00D74722">
        <w:rPr>
          <w:rFonts w:asciiTheme="minorHAnsi" w:hAnsiTheme="minorHAnsi" w:cstheme="minorHAnsi"/>
        </w:rPr>
        <w:t xml:space="preserve">V případě stavebních úprav v rámci dispečerského pracoviště </w:t>
      </w:r>
      <w:r>
        <w:rPr>
          <w:rFonts w:asciiTheme="minorHAnsi" w:hAnsiTheme="minorHAnsi" w:cstheme="minorHAnsi"/>
        </w:rPr>
        <w:t>musí</w:t>
      </w:r>
      <w:r w:rsidRPr="00D74722">
        <w:rPr>
          <w:rFonts w:asciiTheme="minorHAnsi" w:hAnsiTheme="minorHAnsi" w:cstheme="minorHAnsi"/>
        </w:rPr>
        <w:t xml:space="preserve"> zajištěno třídění a materiálové využití stavebního a demoličního odpadu, v souladu se zákonem o odpadech</w:t>
      </w:r>
      <w:r>
        <w:rPr>
          <w:rFonts w:asciiTheme="minorHAnsi" w:hAnsiTheme="minorHAnsi" w:cstheme="minorHAnsi"/>
        </w:rPr>
        <w:t>.</w:t>
      </w:r>
    </w:p>
    <w:p w14:paraId="24EDCDDA" w14:textId="47F2185B" w:rsidR="00A504F2" w:rsidRPr="00061A7D" w:rsidRDefault="00E07423" w:rsidP="00061A7D">
      <w:pPr>
        <w:spacing w:after="12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</w:rPr>
        <w:t xml:space="preserve">Nedoložení výše uvedených informací může být důvodem pro </w:t>
      </w:r>
      <w:r w:rsidR="008A2C5F">
        <w:rPr>
          <w:rFonts w:asciiTheme="minorHAnsi" w:hAnsiTheme="minorHAnsi" w:cstheme="minorHAnsi"/>
        </w:rPr>
        <w:t>vyloučení účastníka ze zadávacího řízení</w:t>
      </w:r>
      <w:r w:rsidR="00A504F2" w:rsidRPr="00061A7D">
        <w:rPr>
          <w:rFonts w:asciiTheme="minorHAnsi" w:hAnsiTheme="minorHAnsi" w:cstheme="minorHAnsi"/>
        </w:rPr>
        <w:t>.</w:t>
      </w:r>
    </w:p>
    <w:p w14:paraId="42B1381C" w14:textId="44143A65" w:rsidR="00F6208A" w:rsidRPr="009C7165" w:rsidRDefault="00BB7DA6" w:rsidP="0006559B">
      <w:pPr>
        <w:spacing w:after="120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 xml:space="preserve">Jiné </w:t>
      </w:r>
      <w:r w:rsidR="00F6208A" w:rsidRPr="009C7165">
        <w:rPr>
          <w:rFonts w:ascii="Calibri" w:hAnsi="Calibri" w:cs="Calibri"/>
          <w:u w:val="single"/>
        </w:rPr>
        <w:t>podmínky</w:t>
      </w:r>
      <w:r>
        <w:rPr>
          <w:rFonts w:ascii="Calibri" w:hAnsi="Calibri" w:cs="Calibri"/>
          <w:u w:val="single"/>
        </w:rPr>
        <w:t xml:space="preserve"> stanovené zadavatelem</w:t>
      </w:r>
    </w:p>
    <w:p w14:paraId="65705381" w14:textId="77777777" w:rsidR="00BB7DA6" w:rsidRPr="00BF4B92" w:rsidRDefault="00BB7DA6" w:rsidP="00835EC0">
      <w:pPr>
        <w:pStyle w:val="Odstavecseseznamem"/>
        <w:numPr>
          <w:ilvl w:val="0"/>
          <w:numId w:val="20"/>
        </w:numPr>
        <w:spacing w:after="120"/>
        <w:ind w:left="426" w:hanging="426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Zadavatel v souladu s </w:t>
      </w:r>
      <w:r w:rsidRPr="00BF4B92">
        <w:rPr>
          <w:rFonts w:asciiTheme="minorHAnsi" w:hAnsiTheme="minorHAnsi" w:cs="Calibri"/>
        </w:rPr>
        <w:t>ustanovením § 1</w:t>
      </w:r>
      <w:r>
        <w:rPr>
          <w:rFonts w:asciiTheme="minorHAnsi" w:hAnsiTheme="minorHAnsi" w:cs="Calibri"/>
        </w:rPr>
        <w:t>22</w:t>
      </w:r>
      <w:r w:rsidRPr="00BF4B92">
        <w:rPr>
          <w:rFonts w:asciiTheme="minorHAnsi" w:hAnsiTheme="minorHAnsi" w:cs="Calibri"/>
        </w:rPr>
        <w:t xml:space="preserve"> odst. </w:t>
      </w:r>
      <w:r>
        <w:rPr>
          <w:rFonts w:asciiTheme="minorHAnsi" w:hAnsiTheme="minorHAnsi" w:cs="Calibri"/>
        </w:rPr>
        <w:t>3</w:t>
      </w:r>
      <w:r w:rsidRPr="00BF4B92">
        <w:rPr>
          <w:rFonts w:asciiTheme="minorHAnsi" w:hAnsiTheme="minorHAnsi" w:cs="Calibri"/>
        </w:rPr>
        <w:t xml:space="preserve"> zákona </w:t>
      </w:r>
      <w:r w:rsidRPr="00115C5B">
        <w:rPr>
          <w:rFonts w:asciiTheme="minorHAnsi" w:hAnsiTheme="minorHAnsi" w:cs="Calibri"/>
        </w:rPr>
        <w:t>odešle vybranému dodavateli výzvu k</w:t>
      </w:r>
      <w:r>
        <w:rPr>
          <w:rFonts w:asciiTheme="minorHAnsi" w:hAnsiTheme="minorHAnsi" w:cs="Calibri"/>
        </w:rPr>
        <w:t> </w:t>
      </w:r>
      <w:r w:rsidRPr="00115C5B">
        <w:rPr>
          <w:rFonts w:asciiTheme="minorHAnsi" w:hAnsiTheme="minorHAnsi" w:cs="Calibri"/>
        </w:rPr>
        <w:t>předložení</w:t>
      </w:r>
      <w:r>
        <w:rPr>
          <w:rFonts w:asciiTheme="minorHAnsi" w:hAnsiTheme="minorHAnsi" w:cs="Calibri"/>
        </w:rPr>
        <w:t>:</w:t>
      </w:r>
    </w:p>
    <w:p w14:paraId="2140599A" w14:textId="77777777" w:rsidR="00BB7DA6" w:rsidRPr="00BA191E" w:rsidRDefault="00BB7DA6" w:rsidP="00835EC0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asciiTheme="minorHAnsi" w:hAnsiTheme="minorHAnsi" w:cs="Calibri"/>
        </w:rPr>
      </w:pPr>
      <w:bookmarkStart w:id="13" w:name="_Hlk141950152"/>
      <w:r w:rsidRPr="000B0AC8">
        <w:rPr>
          <w:rFonts w:asciiTheme="minorHAnsi" w:hAnsiTheme="minorHAnsi" w:cstheme="minorHAnsi"/>
        </w:rPr>
        <w:t>dokladů o jeho kvalifikaci, které zadavatel požadoval a nemá je k dispozici, a to včetně dokladů podle § 83 odst. 1</w:t>
      </w:r>
      <w:r>
        <w:rPr>
          <w:rFonts w:asciiTheme="minorHAnsi" w:hAnsiTheme="minorHAnsi" w:cstheme="minorHAnsi"/>
        </w:rPr>
        <w:t xml:space="preserve"> zákona, </w:t>
      </w:r>
      <w:r w:rsidRPr="000B0AC8">
        <w:rPr>
          <w:rFonts w:asciiTheme="minorHAnsi" w:hAnsiTheme="minorHAnsi" w:cstheme="minorHAnsi"/>
        </w:rPr>
        <w:t xml:space="preserve">a to </w:t>
      </w:r>
      <w:r w:rsidRPr="001F7465">
        <w:rPr>
          <w:rFonts w:asciiTheme="minorHAnsi" w:hAnsiTheme="minorHAnsi" w:cstheme="minorHAnsi"/>
          <w:u w:val="single"/>
        </w:rPr>
        <w:t>v elektronické podobě</w:t>
      </w:r>
      <w:r w:rsidRPr="000B0AC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P</w:t>
      </w:r>
      <w:r w:rsidRPr="000B0AC8">
        <w:rPr>
          <w:rFonts w:asciiTheme="minorHAnsi" w:hAnsiTheme="minorHAnsi" w:cstheme="minorHAnsi"/>
        </w:rPr>
        <w:t>okud zadavatel ne</w:t>
      </w:r>
      <w:r>
        <w:rPr>
          <w:rFonts w:asciiTheme="minorHAnsi" w:hAnsiTheme="minorHAnsi" w:cstheme="minorHAnsi"/>
        </w:rPr>
        <w:t>bude postupovat</w:t>
      </w:r>
      <w:r w:rsidRPr="000B0AC8">
        <w:rPr>
          <w:rFonts w:asciiTheme="minorHAnsi" w:hAnsiTheme="minorHAnsi" w:cstheme="minorHAnsi"/>
        </w:rPr>
        <w:t xml:space="preserve"> podle </w:t>
      </w:r>
      <w:r>
        <w:rPr>
          <w:rFonts w:asciiTheme="minorHAnsi" w:hAnsiTheme="minorHAnsi" w:cstheme="minorHAnsi"/>
        </w:rPr>
        <w:t xml:space="preserve">ustanovení § 122 </w:t>
      </w:r>
      <w:r w:rsidRPr="000B0AC8">
        <w:rPr>
          <w:rFonts w:asciiTheme="minorHAnsi" w:hAnsiTheme="minorHAnsi" w:cstheme="minorHAnsi"/>
        </w:rPr>
        <w:t>odst</w:t>
      </w:r>
      <w:r>
        <w:rPr>
          <w:rFonts w:asciiTheme="minorHAnsi" w:hAnsiTheme="minorHAnsi" w:cstheme="minorHAnsi"/>
        </w:rPr>
        <w:t>.</w:t>
      </w:r>
      <w:r w:rsidRPr="000B0AC8">
        <w:rPr>
          <w:rFonts w:asciiTheme="minorHAnsi" w:hAnsiTheme="minorHAnsi" w:cstheme="minorHAnsi"/>
        </w:rPr>
        <w:t xml:space="preserve"> 4 písm. b)</w:t>
      </w:r>
      <w:r>
        <w:rPr>
          <w:rFonts w:asciiTheme="minorHAnsi" w:hAnsiTheme="minorHAnsi" w:cstheme="minorHAnsi"/>
        </w:rPr>
        <w:t xml:space="preserve"> zákona,</w:t>
      </w:r>
      <w:r w:rsidRPr="000B0AC8">
        <w:rPr>
          <w:rFonts w:asciiTheme="minorHAnsi" w:hAnsiTheme="minorHAnsi" w:cstheme="minorHAnsi"/>
        </w:rPr>
        <w:t xml:space="preserve"> musí doklady o základní způsobilosti prokazovat splnění požadovaného kritéria způsobilosti v</w:t>
      </w:r>
      <w:r>
        <w:rPr>
          <w:rFonts w:asciiTheme="minorHAnsi" w:hAnsiTheme="minorHAnsi" w:cstheme="minorHAnsi"/>
        </w:rPr>
        <w:t> </w:t>
      </w:r>
      <w:r w:rsidRPr="000B0AC8">
        <w:rPr>
          <w:rFonts w:asciiTheme="minorHAnsi" w:hAnsiTheme="minorHAnsi" w:cstheme="minorHAnsi"/>
        </w:rPr>
        <w:t xml:space="preserve">době podle </w:t>
      </w:r>
      <w:r>
        <w:rPr>
          <w:rFonts w:asciiTheme="minorHAnsi" w:hAnsiTheme="minorHAnsi" w:cstheme="minorHAnsi"/>
        </w:rPr>
        <w:t xml:space="preserve">ustanovení </w:t>
      </w:r>
      <w:r w:rsidRPr="000B0AC8">
        <w:rPr>
          <w:rFonts w:asciiTheme="minorHAnsi" w:hAnsiTheme="minorHAnsi" w:cstheme="minorHAnsi"/>
        </w:rPr>
        <w:t>§ 86 odst. 3</w:t>
      </w:r>
      <w:r>
        <w:rPr>
          <w:rFonts w:asciiTheme="minorHAnsi" w:hAnsiTheme="minorHAnsi" w:cstheme="minorHAnsi"/>
        </w:rPr>
        <w:t xml:space="preserve"> zákona.</w:t>
      </w:r>
      <w:bookmarkEnd w:id="13"/>
    </w:p>
    <w:p w14:paraId="720996FC" w14:textId="77777777" w:rsidR="00BB7DA6" w:rsidRPr="00C3749D" w:rsidRDefault="00BB7DA6" w:rsidP="00835EC0">
      <w:pPr>
        <w:pStyle w:val="Odstavecseseznamem"/>
        <w:numPr>
          <w:ilvl w:val="0"/>
          <w:numId w:val="20"/>
        </w:numPr>
        <w:spacing w:after="120"/>
        <w:ind w:left="426" w:hanging="42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 xml:space="preserve">U vybraného dodavatele, je-li českou právnickou osobou, zadavatel zjistí údaje o jeho skutečném majiteli podle zákona upravujícího evidenci skutečných majitelů (dále jen "skutečný majitel") z evidence skutečných majitelů podle téhož zákona (dále jen "evidence skutečných majitelů"). </w:t>
      </w:r>
    </w:p>
    <w:p w14:paraId="74F24305" w14:textId="77777777" w:rsidR="00BB7DA6" w:rsidRPr="007648A1" w:rsidRDefault="00BB7DA6" w:rsidP="00BB7DA6">
      <w:pPr>
        <w:pStyle w:val="Odstavecseseznamem"/>
        <w:spacing w:after="120"/>
        <w:ind w:left="426"/>
        <w:contextualSpacing w:val="0"/>
        <w:jc w:val="both"/>
        <w:rPr>
          <w:rFonts w:asciiTheme="minorHAnsi" w:hAnsiTheme="minorHAnsi" w:cs="Calibri"/>
        </w:rPr>
      </w:pPr>
      <w:r w:rsidRPr="007648A1">
        <w:rPr>
          <w:rFonts w:asciiTheme="minorHAnsi" w:hAnsiTheme="minorHAnsi" w:cs="Calibri"/>
        </w:rPr>
        <w:t>Vybraného dodavatele, je-li zahraniční právnickou osobou, zadavatel vyzve rovněž k předložení výpisu ze zahraniční evidence obdobné evidenci skutečných majitelů nebo, není-li takové evidence,</w:t>
      </w:r>
    </w:p>
    <w:p w14:paraId="0D02123A" w14:textId="77777777" w:rsidR="00BB7DA6" w:rsidRPr="00C3749D" w:rsidRDefault="00BB7DA6" w:rsidP="00835EC0">
      <w:pPr>
        <w:pStyle w:val="Odstavecseseznamem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ke sdělení identifikačních údajů všech osob, které jsou jeho skutečným majitelem, a</w:t>
      </w:r>
    </w:p>
    <w:p w14:paraId="2381F4D8" w14:textId="77777777" w:rsidR="00BB7DA6" w:rsidRPr="00C3749D" w:rsidRDefault="00BB7DA6" w:rsidP="00835EC0">
      <w:pPr>
        <w:pStyle w:val="Odstavecseseznamem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lastRenderedPageBreak/>
        <w:t>k předložení dokladů, z nichž vyplývá vztah všech osob podle písmene a) k dodavateli; těmito doklady jsou zejména</w:t>
      </w:r>
    </w:p>
    <w:p w14:paraId="4B9AB7AB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výpis ze zahraniční evidence obdobné veřejnému rejstříku,</w:t>
      </w:r>
    </w:p>
    <w:p w14:paraId="0984F39D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seznam akcionářů,</w:t>
      </w:r>
    </w:p>
    <w:p w14:paraId="4C82955E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rozhodnutí statutárního orgánu o vyplacení podílu na zisku,</w:t>
      </w:r>
    </w:p>
    <w:p w14:paraId="48A90DFD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společenská smlouva, zakladatelská listina nebo stanovy.</w:t>
      </w:r>
    </w:p>
    <w:p w14:paraId="188A90C2" w14:textId="77777777" w:rsidR="00BB7DA6" w:rsidRPr="00D03818" w:rsidRDefault="00BB7DA6" w:rsidP="00BB7DA6">
      <w:pPr>
        <w:pStyle w:val="Odstavecseseznamem"/>
        <w:spacing w:after="120"/>
        <w:ind w:left="426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 xml:space="preserve">Zadavatel dle ustanovení § 122 odst. </w:t>
      </w:r>
      <w:r>
        <w:rPr>
          <w:rFonts w:asciiTheme="minorHAnsi" w:hAnsiTheme="minorHAnsi" w:cs="Calibri"/>
        </w:rPr>
        <w:t>8</w:t>
      </w:r>
      <w:r w:rsidRPr="00D03818">
        <w:rPr>
          <w:rFonts w:asciiTheme="minorHAnsi" w:hAnsiTheme="minorHAnsi" w:cs="Calibri"/>
        </w:rPr>
        <w:t xml:space="preserve"> zákona vyloučí vybraného dodavatele,</w:t>
      </w:r>
    </w:p>
    <w:p w14:paraId="16E020E5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 xml:space="preserve">je-li českou právnickou osobou, která má skutečného majitele, pokud nebylo podle ustanovení § 122 odst. </w:t>
      </w:r>
      <w:r>
        <w:rPr>
          <w:rFonts w:asciiTheme="minorHAnsi" w:hAnsiTheme="minorHAnsi" w:cs="Calibri"/>
        </w:rPr>
        <w:t>5</w:t>
      </w:r>
      <w:r w:rsidRPr="00D03818">
        <w:rPr>
          <w:rFonts w:asciiTheme="minorHAnsi" w:hAnsiTheme="minorHAnsi" w:cs="Calibri"/>
        </w:rPr>
        <w:t xml:space="preserve"> zákona možné zjistit údaje o jeho skutečném majiteli z</w:t>
      </w:r>
      <w:r>
        <w:rPr>
          <w:rFonts w:asciiTheme="minorHAnsi" w:hAnsiTheme="minorHAnsi" w:cs="Calibri"/>
        </w:rPr>
        <w:t> </w:t>
      </w:r>
      <w:r w:rsidRPr="00D03818">
        <w:rPr>
          <w:rFonts w:asciiTheme="minorHAnsi" w:hAnsiTheme="minorHAnsi" w:cs="Calibri"/>
        </w:rPr>
        <w:t>evidence skutečných majitelů; k zápisu zpřístupněnému v evidenci skutečných majitelů po odeslání oznámení o vyloučení dodavatele se nepřihlíží,</w:t>
      </w:r>
    </w:p>
    <w:p w14:paraId="2F5AB06F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>který nepředložil údaje, doklady nebo vzorky podle ustanovení § 122 odst. 3</w:t>
      </w:r>
      <w:r>
        <w:rPr>
          <w:rFonts w:asciiTheme="minorHAnsi" w:hAnsiTheme="minorHAnsi" w:cs="Calibri"/>
        </w:rPr>
        <w:t>, 4</w:t>
      </w:r>
      <w:r w:rsidRPr="00D03818">
        <w:rPr>
          <w:rFonts w:asciiTheme="minorHAnsi" w:hAnsiTheme="minorHAnsi" w:cs="Calibri"/>
        </w:rPr>
        <w:t xml:space="preserve"> nebo </w:t>
      </w:r>
      <w:r>
        <w:rPr>
          <w:rFonts w:asciiTheme="minorHAnsi" w:hAnsiTheme="minorHAnsi" w:cs="Calibri"/>
        </w:rPr>
        <w:t>6</w:t>
      </w:r>
      <w:r w:rsidRPr="00D03818">
        <w:rPr>
          <w:rFonts w:asciiTheme="minorHAnsi" w:hAnsiTheme="minorHAnsi" w:cs="Calibri"/>
        </w:rPr>
        <w:t xml:space="preserve"> zákona, nebo</w:t>
      </w:r>
    </w:p>
    <w:p w14:paraId="452F517D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>u kterého výsledek zkoušek vzorků neodpovídá zadávacím podmínkám.</w:t>
      </w:r>
    </w:p>
    <w:p w14:paraId="632D0493" w14:textId="77777777" w:rsidR="005A5934" w:rsidRDefault="005A5934" w:rsidP="002F0209">
      <w:pPr>
        <w:pStyle w:val="Odstavecseseznamem"/>
        <w:spacing w:after="120"/>
        <w:ind w:left="1560"/>
        <w:contextualSpacing w:val="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29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28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Využití poddodavatele </w:t>
            </w:r>
          </w:p>
        </w:tc>
      </w:tr>
    </w:tbl>
    <w:p w14:paraId="42B1382A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592C4D15" w14:textId="77777777" w:rsidR="00DD1EE8" w:rsidRPr="00DD1EE8" w:rsidRDefault="00DD1EE8" w:rsidP="00DD1EE8">
      <w:pPr>
        <w:spacing w:after="120"/>
        <w:jc w:val="both"/>
        <w:rPr>
          <w:rFonts w:asciiTheme="minorHAnsi" w:hAnsiTheme="minorHAnsi" w:cs="Calibri"/>
        </w:rPr>
      </w:pPr>
      <w:bookmarkStart w:id="14" w:name="_Hlk141950454"/>
      <w:r w:rsidRPr="00DD1EE8">
        <w:rPr>
          <w:rFonts w:asciiTheme="minorHAnsi" w:hAnsiTheme="minorHAnsi" w:cs="Calibri"/>
        </w:rPr>
        <w:t xml:space="preserve">Zadavatel v souladu s ustanovením § 105 odst. 1 zákona požaduje, aby účastník zadávacího řízení v nabídce určil části veřejné zakázky, které hodlá plnit prostřednictvím poddodavatelů, popř. předložil v rámci nabídky čestné prohlášení, že veřejná zakázka nebude realizována prostřednictvím poddodavatelů. </w:t>
      </w:r>
    </w:p>
    <w:p w14:paraId="13960D14" w14:textId="31F6A9CA" w:rsidR="00DD1EE8" w:rsidRDefault="00DD1EE8" w:rsidP="00DD1EE8">
      <w:pPr>
        <w:spacing w:after="120"/>
        <w:jc w:val="both"/>
        <w:rPr>
          <w:rFonts w:asciiTheme="minorHAnsi" w:hAnsiTheme="minorHAnsi" w:cs="Calibri"/>
        </w:rPr>
      </w:pPr>
      <w:r w:rsidRPr="00DD1EE8">
        <w:rPr>
          <w:rFonts w:asciiTheme="minorHAnsi" w:hAnsiTheme="minorHAnsi" w:cs="Calibri"/>
        </w:rPr>
        <w:t xml:space="preserve">Dodavatel pro tyto účely může použít přílohu č. </w:t>
      </w:r>
      <w:r w:rsidR="005037EE">
        <w:rPr>
          <w:rFonts w:asciiTheme="minorHAnsi" w:hAnsiTheme="minorHAnsi" w:cs="Calibri"/>
        </w:rPr>
        <w:t>1</w:t>
      </w:r>
      <w:r w:rsidR="003E330D">
        <w:rPr>
          <w:rFonts w:asciiTheme="minorHAnsi" w:hAnsiTheme="minorHAnsi" w:cs="Calibri"/>
        </w:rPr>
        <w:t>2</w:t>
      </w:r>
      <w:r w:rsidRPr="00DD1EE8">
        <w:rPr>
          <w:rFonts w:asciiTheme="minorHAnsi" w:hAnsiTheme="minorHAnsi" w:cs="Calibri"/>
        </w:rPr>
        <w:t xml:space="preserve"> </w:t>
      </w:r>
      <w:bookmarkEnd w:id="14"/>
      <w:r w:rsidR="009D63DD">
        <w:rPr>
          <w:rFonts w:asciiTheme="minorHAnsi" w:hAnsiTheme="minorHAnsi" w:cs="Calibri"/>
        </w:rPr>
        <w:t>S</w:t>
      </w:r>
      <w:r w:rsidR="005037EE">
        <w:rPr>
          <w:rFonts w:asciiTheme="minorHAnsi" w:hAnsiTheme="minorHAnsi" w:cs="Calibri"/>
        </w:rPr>
        <w:t>mlouvy.</w:t>
      </w:r>
    </w:p>
    <w:p w14:paraId="5815AF14" w14:textId="77777777" w:rsidR="00D13FB2" w:rsidRPr="000459B7" w:rsidRDefault="00D13FB2" w:rsidP="00A87C2A">
      <w:pPr>
        <w:spacing w:after="120"/>
        <w:jc w:val="both"/>
        <w:rPr>
          <w:rFonts w:asciiTheme="minorHAnsi" w:hAnsiTheme="minorHAnsi" w:cs="Calibri"/>
          <w:b/>
          <w:bCs/>
        </w:rPr>
      </w:pPr>
      <w:r w:rsidRPr="000459B7">
        <w:rPr>
          <w:rFonts w:asciiTheme="minorHAnsi" w:hAnsiTheme="minorHAnsi" w:cs="Calibri"/>
          <w:b/>
          <w:bCs/>
        </w:rPr>
        <w:t xml:space="preserve">Zadavatel v souladu s § 105 odst. 2 ZZVZ požaduje, aby následující zadavatelem určené významné činnosti při plnění veřejné zakázky byly plněny přímo vybraným dodavatelem: </w:t>
      </w:r>
    </w:p>
    <w:p w14:paraId="1CCB3363" w14:textId="00C6D88F" w:rsidR="00D13FB2" w:rsidRDefault="00D13FB2" w:rsidP="001967F3">
      <w:pPr>
        <w:pStyle w:val="Odstavecseseznamem"/>
        <w:numPr>
          <w:ilvl w:val="4"/>
          <w:numId w:val="21"/>
        </w:numPr>
        <w:spacing w:after="120"/>
        <w:ind w:left="709"/>
        <w:contextualSpacing w:val="0"/>
        <w:jc w:val="both"/>
        <w:rPr>
          <w:rFonts w:asciiTheme="minorHAnsi" w:hAnsiTheme="minorHAnsi" w:cs="Calibri"/>
          <w:b/>
          <w:bCs/>
        </w:rPr>
      </w:pPr>
      <w:r w:rsidRPr="000459B7">
        <w:rPr>
          <w:rFonts w:asciiTheme="minorHAnsi" w:hAnsiTheme="minorHAnsi" w:cs="Calibri"/>
          <w:b/>
          <w:bCs/>
        </w:rPr>
        <w:t>výkon pozice Projektový manažer – vedoucí týmu</w:t>
      </w:r>
      <w:r w:rsidR="00433E26">
        <w:rPr>
          <w:rFonts w:asciiTheme="minorHAnsi" w:hAnsiTheme="minorHAnsi" w:cs="Calibri"/>
          <w:b/>
          <w:bCs/>
        </w:rPr>
        <w:t>;</w:t>
      </w:r>
    </w:p>
    <w:p w14:paraId="10D8FA2A" w14:textId="22122BBB" w:rsidR="00433E26" w:rsidRPr="000459B7" w:rsidRDefault="00A10314" w:rsidP="001967F3">
      <w:pPr>
        <w:pStyle w:val="Odstavecseseznamem"/>
        <w:numPr>
          <w:ilvl w:val="4"/>
          <w:numId w:val="21"/>
        </w:numPr>
        <w:spacing w:after="120"/>
        <w:ind w:left="709"/>
        <w:contextualSpacing w:val="0"/>
        <w:jc w:val="both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zajištění</w:t>
      </w:r>
      <w:r w:rsidR="006726CF">
        <w:rPr>
          <w:rFonts w:asciiTheme="minorHAnsi" w:hAnsiTheme="minorHAnsi" w:cs="Calibri"/>
          <w:b/>
          <w:bCs/>
        </w:rPr>
        <w:t xml:space="preserve"> certifikace </w:t>
      </w:r>
      <w:r w:rsidR="00821DEC">
        <w:rPr>
          <w:rFonts w:asciiTheme="minorHAnsi" w:hAnsiTheme="minorHAnsi" w:cs="Calibri"/>
          <w:b/>
          <w:bCs/>
        </w:rPr>
        <w:t>SW</w:t>
      </w:r>
      <w:r w:rsidR="00186F92">
        <w:rPr>
          <w:rFonts w:asciiTheme="minorHAnsi" w:hAnsiTheme="minorHAnsi" w:cs="Calibri"/>
          <w:b/>
          <w:bCs/>
        </w:rPr>
        <w:t xml:space="preserve"> </w:t>
      </w:r>
      <w:r>
        <w:rPr>
          <w:rFonts w:asciiTheme="minorHAnsi" w:hAnsiTheme="minorHAnsi" w:cs="Calibri"/>
          <w:b/>
          <w:bCs/>
        </w:rPr>
        <w:t>dle standardu</w:t>
      </w:r>
      <w:r w:rsidR="00821DEC">
        <w:rPr>
          <w:rFonts w:asciiTheme="minorHAnsi" w:hAnsiTheme="minorHAnsi" w:cs="Calibri"/>
          <w:b/>
          <w:bCs/>
        </w:rPr>
        <w:t xml:space="preserve"> </w:t>
      </w:r>
      <w:r w:rsidR="00821DEC" w:rsidRPr="00821DEC">
        <w:rPr>
          <w:rFonts w:asciiTheme="minorHAnsi" w:hAnsiTheme="minorHAnsi" w:cs="Calibri"/>
          <w:b/>
          <w:bCs/>
        </w:rPr>
        <w:t>IT&amp;PT</w:t>
      </w:r>
      <w:r w:rsidR="006726CF">
        <w:rPr>
          <w:rFonts w:asciiTheme="minorHAnsi" w:hAnsiTheme="minorHAnsi" w:cs="Calibri"/>
          <w:b/>
          <w:bCs/>
        </w:rPr>
        <w:t>.</w:t>
      </w:r>
    </w:p>
    <w:p w14:paraId="42B1382C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710D4D">
        <w:rPr>
          <w:rFonts w:asciiTheme="minorHAnsi" w:hAnsiTheme="minorHAnsi" w:cs="Calibri"/>
        </w:rPr>
        <w:t>V</w:t>
      </w:r>
      <w:r w:rsidRPr="002A5F2B">
        <w:rPr>
          <w:rFonts w:asciiTheme="minorHAnsi" w:hAnsiTheme="minorHAnsi" w:cs="Calibri"/>
        </w:rPr>
        <w:t xml:space="preserve">ybraný dodavatel </w:t>
      </w:r>
      <w:r w:rsidRPr="00710D4D">
        <w:rPr>
          <w:rFonts w:asciiTheme="minorHAnsi" w:hAnsiTheme="minorHAnsi" w:cs="Calibri"/>
        </w:rPr>
        <w:t xml:space="preserve">je </w:t>
      </w:r>
      <w:r w:rsidRPr="002A5F2B">
        <w:rPr>
          <w:rFonts w:asciiTheme="minorHAnsi" w:hAnsiTheme="minorHAnsi" w:cs="Calibri"/>
        </w:rPr>
        <w:t>povinen předložit zadavateli identifikační údaje poddodavatelů, 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  <w:r w:rsidRPr="00710D4D">
        <w:rPr>
          <w:rFonts w:asciiTheme="minorHAnsi" w:hAnsiTheme="minorHAnsi" w:cs="Calibri"/>
        </w:rPr>
        <w:t xml:space="preserve"> </w:t>
      </w:r>
      <w:r w:rsidRPr="00595F75">
        <w:rPr>
          <w:rFonts w:asciiTheme="minorHAnsi" w:hAnsiTheme="minorHAnsi" w:cs="Calibri"/>
        </w:rPr>
        <w:t>Zadavatel rovněž stanovuje, že se povinnost dle tohoto odstavce vztahuje rovněž i na poddodavatele v dalších úrovních dodavatelského řetězce.</w:t>
      </w:r>
    </w:p>
    <w:p w14:paraId="42B1382D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</w:p>
    <w:p w14:paraId="41D99B57" w14:textId="77777777" w:rsidR="00BC76BA" w:rsidRDefault="00BC76BA" w:rsidP="00F6208A">
      <w:pPr>
        <w:spacing w:after="120"/>
        <w:jc w:val="both"/>
        <w:rPr>
          <w:rFonts w:asciiTheme="minorHAnsi" w:hAnsiTheme="minorHAnsi" w:cs="Calibri"/>
        </w:rPr>
      </w:pPr>
    </w:p>
    <w:p w14:paraId="6C84BAAF" w14:textId="77777777" w:rsidR="00BC76BA" w:rsidRDefault="00BC76BA" w:rsidP="00F6208A">
      <w:pPr>
        <w:spacing w:after="12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2F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2E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Požadavek na poskytnutí jistoty a její prokázání</w:t>
            </w:r>
          </w:p>
        </w:tc>
      </w:tr>
    </w:tbl>
    <w:p w14:paraId="42B13830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42B13831" w14:textId="5B9A51F4" w:rsidR="00F6208A" w:rsidRPr="008B3608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8B3608">
        <w:rPr>
          <w:rFonts w:asciiTheme="minorHAnsi" w:hAnsiTheme="minorHAnsi" w:cs="Calibri"/>
        </w:rPr>
        <w:lastRenderedPageBreak/>
        <w:t xml:space="preserve">Zadavatel v souladu s ustanovením § 41 zákona požaduje, aby účastník zadávacího řízení poskytl ve lhůtě pro podání nabídek </w:t>
      </w:r>
      <w:r w:rsidRPr="007B2C24">
        <w:rPr>
          <w:rFonts w:asciiTheme="minorHAnsi" w:hAnsiTheme="minorHAnsi" w:cs="Calibri"/>
        </w:rPr>
        <w:t xml:space="preserve">jistotu ve výši </w:t>
      </w:r>
      <w:r w:rsidR="004F59C7">
        <w:rPr>
          <w:rFonts w:asciiTheme="minorHAnsi" w:hAnsiTheme="minorHAnsi" w:cs="Calibri"/>
        </w:rPr>
        <w:t>2</w:t>
      </w:r>
      <w:r w:rsidR="00A2679B" w:rsidRPr="009D63DD">
        <w:rPr>
          <w:rFonts w:asciiTheme="minorHAnsi" w:hAnsiTheme="minorHAnsi" w:cs="Calibri"/>
        </w:rPr>
        <w:t>.</w:t>
      </w:r>
      <w:r w:rsidR="00094E46" w:rsidRPr="009D63DD">
        <w:rPr>
          <w:rFonts w:asciiTheme="minorHAnsi" w:hAnsiTheme="minorHAnsi" w:cs="Calibri"/>
        </w:rPr>
        <w:t>0</w:t>
      </w:r>
      <w:r w:rsidRPr="009D63DD">
        <w:rPr>
          <w:rFonts w:asciiTheme="minorHAnsi" w:hAnsiTheme="minorHAnsi" w:cs="Calibri"/>
        </w:rPr>
        <w:t>00.000,- Kč.</w:t>
      </w:r>
    </w:p>
    <w:p w14:paraId="42B13832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8B3608">
        <w:rPr>
          <w:rFonts w:asciiTheme="minorHAnsi" w:hAnsiTheme="minorHAnsi" w:cs="Calibri"/>
        </w:rPr>
        <w:t>Jistotu poskytne úč</w:t>
      </w:r>
      <w:r>
        <w:rPr>
          <w:rFonts w:asciiTheme="minorHAnsi" w:hAnsiTheme="minorHAnsi" w:cs="Calibri"/>
        </w:rPr>
        <w:t>astník zadávacího řízení formou:</w:t>
      </w:r>
    </w:p>
    <w:p w14:paraId="42B13833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složení peněžní částk</w:t>
      </w:r>
      <w:r w:rsidRPr="008B3608">
        <w:rPr>
          <w:rFonts w:asciiTheme="minorHAnsi" w:hAnsiTheme="minorHAnsi" w:cs="Calibri"/>
        </w:rPr>
        <w:t xml:space="preserve">y na účet zadavatele (dále jen </w:t>
      </w:r>
      <w:r>
        <w:rPr>
          <w:rFonts w:asciiTheme="minorHAnsi" w:hAnsiTheme="minorHAnsi" w:cs="Calibri"/>
        </w:rPr>
        <w:t>„</w:t>
      </w:r>
      <w:r w:rsidRPr="002A5F2B">
        <w:rPr>
          <w:rFonts w:asciiTheme="minorHAnsi" w:hAnsiTheme="minorHAnsi" w:cs="Calibri"/>
        </w:rPr>
        <w:t>peněžní jistota</w:t>
      </w:r>
      <w:r>
        <w:rPr>
          <w:rFonts w:asciiTheme="minorHAnsi" w:hAnsiTheme="minorHAnsi" w:cs="Calibri"/>
        </w:rPr>
        <w:t>“</w:t>
      </w:r>
      <w:r w:rsidRPr="002A5F2B">
        <w:rPr>
          <w:rFonts w:asciiTheme="minorHAnsi" w:hAnsiTheme="minorHAnsi" w:cs="Calibri"/>
        </w:rPr>
        <w:t>),</w:t>
      </w:r>
    </w:p>
    <w:p w14:paraId="42B13834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bankovní záruky ve prospěch zadavatele, nebo</w:t>
      </w:r>
    </w:p>
    <w:p w14:paraId="42B13835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pojištění záruky ve prospěch zadavatele.</w:t>
      </w:r>
    </w:p>
    <w:p w14:paraId="2E95FAB6" w14:textId="77777777" w:rsidR="00BB7DA6" w:rsidRPr="00D54214" w:rsidRDefault="00BB7DA6" w:rsidP="00BB7DA6">
      <w:pPr>
        <w:widowControl w:val="0"/>
        <w:spacing w:after="60"/>
        <w:jc w:val="both"/>
        <w:rPr>
          <w:rFonts w:asciiTheme="minorHAnsi" w:hAnsiTheme="minorHAnsi" w:cs="Calibri"/>
        </w:rPr>
      </w:pPr>
      <w:r w:rsidRPr="00D54214">
        <w:rPr>
          <w:rFonts w:asciiTheme="minorHAnsi" w:hAnsiTheme="minorHAnsi" w:cs="Calibri"/>
        </w:rPr>
        <w:t>Účastník zadávacího řízení prokáže v nabídce poskytnutí jistoty:</w:t>
      </w:r>
    </w:p>
    <w:p w14:paraId="4ABFDE06" w14:textId="77777777" w:rsidR="00BB7DA6" w:rsidRPr="00D54214" w:rsidRDefault="00BB7DA6" w:rsidP="00835EC0">
      <w:pPr>
        <w:pStyle w:val="Odstavecseseznamem"/>
        <w:widowControl w:val="0"/>
        <w:numPr>
          <w:ilvl w:val="0"/>
          <w:numId w:val="16"/>
        </w:numPr>
        <w:spacing w:after="60"/>
        <w:contextualSpacing w:val="0"/>
        <w:jc w:val="both"/>
        <w:rPr>
          <w:rFonts w:asciiTheme="minorHAnsi" w:hAnsiTheme="minorHAnsi" w:cs="Calibri"/>
          <w:u w:val="single"/>
        </w:rPr>
      </w:pPr>
      <w:r w:rsidRPr="00D54214">
        <w:rPr>
          <w:rFonts w:asciiTheme="minorHAnsi" w:hAnsiTheme="minorHAnsi" w:cs="Calibri"/>
          <w:u w:val="single"/>
        </w:rPr>
        <w:t>sdělením údajů o provedené platbě zadavateli, jde-li o peněžní jistotu,</w:t>
      </w:r>
    </w:p>
    <w:p w14:paraId="3DB57814" w14:textId="581F3BB3" w:rsidR="00BB7DA6" w:rsidRPr="00A31C6C" w:rsidRDefault="00BB7DA6" w:rsidP="00BB7DA6">
      <w:pPr>
        <w:pStyle w:val="Zkladntext"/>
        <w:spacing w:after="60"/>
        <w:rPr>
          <w:rFonts w:asciiTheme="minorHAnsi" w:hAnsiTheme="minorHAnsi"/>
          <w:bCs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 xml:space="preserve">Peněžní jistota se skládá na účet zadavatele </w:t>
      </w:r>
      <w:r>
        <w:rPr>
          <w:rFonts w:asciiTheme="minorHAnsi" w:hAnsiTheme="minorHAnsi" w:cs="Calibri"/>
          <w:sz w:val="24"/>
          <w:szCs w:val="24"/>
        </w:rPr>
        <w:t xml:space="preserve">č. ú. </w:t>
      </w:r>
      <w:r w:rsidRPr="004871A0">
        <w:rPr>
          <w:rFonts w:asciiTheme="minorHAnsi" w:hAnsiTheme="minorHAnsi"/>
          <w:bCs/>
          <w:sz w:val="24"/>
          <w:szCs w:val="24"/>
        </w:rPr>
        <w:t>2105677586/2700</w:t>
      </w:r>
      <w:r>
        <w:rPr>
          <w:rFonts w:asciiTheme="minorHAnsi" w:hAnsiTheme="minorHAnsi" w:cs="Calibri"/>
          <w:sz w:val="24"/>
          <w:szCs w:val="24"/>
        </w:rPr>
        <w:t xml:space="preserve"> </w:t>
      </w:r>
      <w:r w:rsidRPr="00B66065">
        <w:rPr>
          <w:rFonts w:asciiTheme="minorHAnsi" w:hAnsiTheme="minorHAnsi" w:cs="Calibri"/>
          <w:sz w:val="24"/>
          <w:szCs w:val="24"/>
        </w:rPr>
        <w:t>vedený u</w:t>
      </w:r>
      <w:r w:rsidR="003B21D2">
        <w:rPr>
          <w:rFonts w:asciiTheme="minorHAnsi" w:hAnsiTheme="minorHAnsi" w:cs="Calibri"/>
          <w:sz w:val="24"/>
          <w:szCs w:val="24"/>
        </w:rPr>
        <w:t xml:space="preserve"> </w:t>
      </w:r>
      <w:r w:rsidR="003B21D2" w:rsidRPr="003B21D2">
        <w:rPr>
          <w:rFonts w:asciiTheme="minorHAnsi" w:hAnsiTheme="minorHAnsi" w:cs="Calibri"/>
          <w:sz w:val="24"/>
          <w:szCs w:val="24"/>
        </w:rPr>
        <w:t>UniCredit Bank Czech Republic and Slovakia, a.s.</w:t>
      </w:r>
      <w:r>
        <w:rPr>
          <w:rFonts w:asciiTheme="minorHAnsi" w:hAnsiTheme="minorHAnsi"/>
          <w:bCs/>
          <w:sz w:val="24"/>
          <w:szCs w:val="24"/>
        </w:rPr>
        <w:t xml:space="preserve">, </w:t>
      </w:r>
      <w:r w:rsidRPr="00313F3C">
        <w:rPr>
          <w:rFonts w:asciiTheme="minorHAnsi" w:hAnsiTheme="minorHAnsi"/>
          <w:bCs/>
          <w:sz w:val="24"/>
          <w:szCs w:val="24"/>
        </w:rPr>
        <w:t>pro zahraničního dodavatele (plátce): IBAN CZ4627000000002105677586, SWIFT/Bic BACXCZPP</w:t>
      </w:r>
    </w:p>
    <w:p w14:paraId="742EA803" w14:textId="77777777" w:rsidR="00BB7DA6" w:rsidRDefault="00BB7DA6" w:rsidP="00BB7DA6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Peněžní jistota musí být připsána na shora uvedený účet nejpozději ke konci lhůty pro podání nabídek.</w:t>
      </w:r>
    </w:p>
    <w:p w14:paraId="3C980773" w14:textId="77777777" w:rsidR="00BB7DA6" w:rsidRPr="007144D7" w:rsidRDefault="00BB7DA6" w:rsidP="00BB7DA6">
      <w:pPr>
        <w:pStyle w:val="Zkladntext"/>
        <w:spacing w:after="120"/>
        <w:rPr>
          <w:rFonts w:asciiTheme="minorHAnsi" w:hAnsiTheme="minorHAnsi" w:cstheme="minorHAnsi"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7144D7">
        <w:rPr>
          <w:rFonts w:asciiTheme="minorHAnsi" w:hAnsiTheme="minorHAnsi" w:cstheme="minorHAnsi"/>
          <w:b/>
          <w:sz w:val="24"/>
          <w:szCs w:val="24"/>
        </w:rPr>
        <w:t xml:space="preserve">doporučuje platbu identifikovat variabilním symbolem, a to IČ dodavatele, </w:t>
      </w:r>
      <w:r w:rsidRPr="007144D7">
        <w:rPr>
          <w:rFonts w:asciiTheme="minorHAnsi" w:hAnsiTheme="minorHAnsi" w:cstheme="minorHAnsi"/>
          <w:sz w:val="24"/>
          <w:szCs w:val="24"/>
        </w:rPr>
        <w:t>a dále jako zprávu pro příjemce uvést název veřejné zakázky.</w:t>
      </w:r>
    </w:p>
    <w:p w14:paraId="2F62A2B7" w14:textId="77777777" w:rsidR="00BB7DA6" w:rsidRPr="007144D7" w:rsidRDefault="00BB7DA6" w:rsidP="00BB7DA6">
      <w:pPr>
        <w:pStyle w:val="Zkladntext"/>
        <w:spacing w:after="120"/>
        <w:rPr>
          <w:rFonts w:asciiTheme="minorHAnsi" w:hAnsiTheme="minorHAnsi" w:cstheme="minorHAnsi"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>Zadavatel pro účely prokázání poskytnutí jistoty doporučuje v případě peněžní jistoty předložit jako součást nabídky potvrzení banky o složení peněžní částky v hotovosti na uvedený účet zadavatele nebo kopii výpisu z účtu dodavatele, na kterém je celá částka peněžní jistoty prokazatelně odečtena ve prospěch účtu zadavatele. Zadavatel rovněž doporučuje v nabídce uvést bankovní spojení a číslo účtu, na který požaduje dodavatel uvolněnou jistotu vrátit, má-li být jistota vrácena na jiný účet, než ze kterého byla odesílána.</w:t>
      </w:r>
    </w:p>
    <w:p w14:paraId="76091B72" w14:textId="77777777" w:rsidR="00BB7DA6" w:rsidRPr="007144D7" w:rsidRDefault="00BB7DA6" w:rsidP="00835EC0">
      <w:pPr>
        <w:pStyle w:val="Odstavecseseznamem"/>
        <w:numPr>
          <w:ilvl w:val="0"/>
          <w:numId w:val="29"/>
        </w:numPr>
        <w:suppressAutoHyphens/>
        <w:spacing w:after="120"/>
        <w:contextualSpacing w:val="0"/>
        <w:jc w:val="both"/>
        <w:rPr>
          <w:rFonts w:asciiTheme="minorHAnsi" w:hAnsiTheme="minorHAnsi" w:cstheme="minorHAnsi"/>
          <w:u w:val="single"/>
        </w:rPr>
      </w:pPr>
      <w:r w:rsidRPr="007144D7">
        <w:rPr>
          <w:rFonts w:asciiTheme="minorHAnsi" w:hAnsiTheme="minorHAnsi" w:cstheme="minorHAnsi"/>
          <w:u w:val="single"/>
        </w:rPr>
        <w:t>předložením dokladu banky nebo pojišťovny prokazujícího povinnost banky nebo pojišťovny vyplatit zadavateli jistotu na základě jeho sdělení o splnění podmínek podle ustanovení § 41 odst. 7 zákona, jde-li o bankovní záruku nebo pojištění záruky</w:t>
      </w:r>
    </w:p>
    <w:p w14:paraId="566EE3DE" w14:textId="77777777" w:rsidR="00BB7DA6" w:rsidRPr="007144D7" w:rsidRDefault="00BB7DA6" w:rsidP="00BB7DA6">
      <w:pPr>
        <w:widowControl w:val="0"/>
        <w:spacing w:after="120"/>
        <w:jc w:val="both"/>
        <w:rPr>
          <w:rFonts w:asciiTheme="minorHAnsi" w:hAnsiTheme="minorHAnsi" w:cstheme="minorHAnsi"/>
        </w:rPr>
      </w:pPr>
      <w:r w:rsidRPr="007144D7">
        <w:rPr>
          <w:rFonts w:asciiTheme="minorHAnsi" w:hAnsiTheme="minorHAnsi" w:cstheme="minorHAnsi"/>
        </w:rPr>
        <w:t>Je-li jistota poskytnuta formou bankovní záruky nebo pojištění záruky, je účastník zadávacího řízení povinen zajistit její platnost po celou dobu trvání zadávací lhůty.</w:t>
      </w:r>
    </w:p>
    <w:p w14:paraId="7728946F" w14:textId="77777777" w:rsidR="00BB7DA6" w:rsidRPr="007144D7" w:rsidRDefault="00BB7DA6" w:rsidP="00BB7DA6">
      <w:pPr>
        <w:widowControl w:val="0"/>
        <w:spacing w:after="120"/>
        <w:jc w:val="both"/>
        <w:rPr>
          <w:rFonts w:asciiTheme="minorHAnsi" w:hAnsiTheme="minorHAnsi" w:cstheme="minorHAnsi"/>
          <w:b/>
          <w:bCs/>
        </w:rPr>
      </w:pPr>
      <w:r w:rsidRPr="007144D7">
        <w:rPr>
          <w:rFonts w:asciiTheme="minorHAnsi" w:hAnsiTheme="minorHAnsi" w:cstheme="minorHAnsi"/>
          <w:b/>
          <w:bCs/>
        </w:rPr>
        <w:t>Zadavatel požaduje, aby doklad banky nebo pojišťovny splňující shora uvedené požadavky byl předložen v originále nebo úředně ověřené kopii, a to v elektronické podobě.</w:t>
      </w:r>
    </w:p>
    <w:p w14:paraId="6AD36FE4" w14:textId="77777777" w:rsidR="00BB7DA6" w:rsidRPr="007144D7" w:rsidRDefault="00BB7DA6" w:rsidP="00BB7DA6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7144D7">
        <w:rPr>
          <w:rFonts w:asciiTheme="minorHAnsi" w:hAnsiTheme="minorHAnsi" w:cstheme="minorHAnsi"/>
          <w:b/>
          <w:bCs/>
        </w:rPr>
        <w:t>Za předpokladu, že příslušná bankovní instituce/pojišťovna pro plnění z bankovní záruky/pojištění záruky požaduje originál či kopii jakéhokoliv dalšího dokumentu, poskytuje se jistota formou bankovní záruky/pojištění záruky předložením originálu dokladu banky/pojišťovny v elektronické podobě a bankovní institucí/pojišťovnou explicitně požadovaných dokladů.</w:t>
      </w:r>
    </w:p>
    <w:p w14:paraId="7141C109" w14:textId="4C786A8C" w:rsidR="00BB7DA6" w:rsidRPr="00BB7DA6" w:rsidRDefault="00BB7DA6" w:rsidP="00BB7DA6">
      <w:pPr>
        <w:spacing w:after="120"/>
        <w:jc w:val="both"/>
        <w:rPr>
          <w:rFonts w:asciiTheme="minorHAnsi" w:hAnsiTheme="minorHAnsi" w:cs="Calibri"/>
        </w:rPr>
      </w:pPr>
      <w:r w:rsidRPr="007144D7">
        <w:rPr>
          <w:rFonts w:asciiTheme="minorHAnsi" w:hAnsiTheme="minorHAnsi" w:cstheme="minorHAnsi"/>
        </w:rPr>
        <w:t>Originálem dokladu banky/pojišťovny</w:t>
      </w:r>
      <w:r w:rsidRPr="007144D7" w:rsidDel="00162B54">
        <w:rPr>
          <w:rFonts w:asciiTheme="minorHAnsi" w:hAnsiTheme="minorHAnsi" w:cstheme="minorHAnsi"/>
        </w:rPr>
        <w:t xml:space="preserve"> </w:t>
      </w:r>
      <w:r w:rsidRPr="007144D7">
        <w:rPr>
          <w:rFonts w:asciiTheme="minorHAnsi" w:hAnsiTheme="minorHAnsi" w:cstheme="minorHAnsi"/>
        </w:rPr>
        <w:t xml:space="preserve">v elektronické podobě se rozumí originální soubor poskytnutý bankou/pojišťovnou včetně elektronických podpisů. Zadavatel pro úplnost odkazuje na metodiku MMR uveřejněnou na: </w:t>
      </w:r>
      <w:hyperlink r:id="rId13" w:history="1">
        <w:r w:rsidRPr="007144D7">
          <w:rPr>
            <w:rStyle w:val="Hypertextovodkaz"/>
            <w:rFonts w:asciiTheme="minorHAnsi" w:hAnsiTheme="minorHAnsi" w:cstheme="minorHAnsi"/>
          </w:rPr>
          <w:t>https://portal-vz.cz/wp-content/uploads/2019/06/Prokazovani-slozeni-jistoty-formou-bankovni-zaruky-v-nabidce-v-elektronicke-podobe.pdf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2" w14:textId="77777777" w:rsidTr="00BC76BA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1" w14:textId="77777777" w:rsidR="00F6208A" w:rsidRPr="002906AF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>Hodnocení nabídek</w:t>
            </w:r>
          </w:p>
        </w:tc>
      </w:tr>
    </w:tbl>
    <w:p w14:paraId="42B13843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44" w14:textId="77777777" w:rsidR="00F6208A" w:rsidRDefault="00F6208A" w:rsidP="00F6208A">
      <w:pPr>
        <w:autoSpaceDE w:val="0"/>
        <w:autoSpaceDN w:val="0"/>
        <w:adjustRightInd w:val="0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Zadavatel stanovuje, že nabídky budou hodnoceny podle jejich ekonomické výhodnosti. Ekonomická výhodnost nabídek bude provedena ve formě hodnocení dílčích hodnotících kritérií (viz níže).</w:t>
      </w:r>
    </w:p>
    <w:p w14:paraId="03733185" w14:textId="77777777" w:rsidR="00CB0F6F" w:rsidRDefault="00CB0F6F" w:rsidP="00F6208A">
      <w:pPr>
        <w:pStyle w:val="Zkladntext"/>
        <w:spacing w:after="120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7" w14:textId="77777777" w:rsidTr="00BB7DA6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6" w14:textId="77777777" w:rsidR="00F6208A" w:rsidRPr="00B20609" w:rsidRDefault="00F6208A" w:rsidP="00F6208A">
            <w:pPr>
              <w:pStyle w:val="Odstavecseseznamem"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 xml:space="preserve">Pravidla pro hodnocení nabídek </w:t>
            </w:r>
          </w:p>
        </w:tc>
      </w:tr>
    </w:tbl>
    <w:p w14:paraId="42B13848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A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9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Kritéria hodnocení</w:t>
            </w:r>
          </w:p>
        </w:tc>
      </w:tr>
    </w:tbl>
    <w:p w14:paraId="42B1384B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XSpec="center" w:tblpY="39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45"/>
        <w:gridCol w:w="4891"/>
      </w:tblGrid>
      <w:tr w:rsidR="0016246A" w14:paraId="7ADCE549" w14:textId="77777777" w:rsidTr="0016246A">
        <w:tc>
          <w:tcPr>
            <w:tcW w:w="1545" w:type="dxa"/>
            <w:tcBorders>
              <w:top w:val="double" w:sz="4" w:space="0" w:color="auto"/>
              <w:bottom w:val="double" w:sz="4" w:space="0" w:color="auto"/>
            </w:tcBorders>
          </w:tcPr>
          <w:p w14:paraId="32D38726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b/>
                <w:sz w:val="24"/>
                <w:szCs w:val="24"/>
              </w:rPr>
              <w:t>Číslo kritéria</w:t>
            </w:r>
          </w:p>
        </w:tc>
        <w:tc>
          <w:tcPr>
            <w:tcW w:w="4891" w:type="dxa"/>
            <w:tcBorders>
              <w:top w:val="double" w:sz="4" w:space="0" w:color="auto"/>
              <w:bottom w:val="double" w:sz="4" w:space="0" w:color="auto"/>
            </w:tcBorders>
          </w:tcPr>
          <w:p w14:paraId="77F4869B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b/>
                <w:sz w:val="24"/>
                <w:szCs w:val="24"/>
              </w:rPr>
              <w:t>Kritérium hodnocení</w:t>
            </w:r>
          </w:p>
        </w:tc>
      </w:tr>
      <w:tr w:rsidR="0016246A" w14:paraId="0C4E8550" w14:textId="77777777" w:rsidTr="0016246A">
        <w:trPr>
          <w:trHeight w:val="204"/>
        </w:trPr>
        <w:tc>
          <w:tcPr>
            <w:tcW w:w="1545" w:type="dxa"/>
            <w:tcBorders>
              <w:top w:val="double" w:sz="4" w:space="0" w:color="auto"/>
            </w:tcBorders>
          </w:tcPr>
          <w:p w14:paraId="075520D4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891" w:type="dxa"/>
            <w:tcBorders>
              <w:top w:val="double" w:sz="4" w:space="0" w:color="auto"/>
            </w:tcBorders>
          </w:tcPr>
          <w:p w14:paraId="67D90981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Celková n</w:t>
            </w: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abídková cena</w:t>
            </w:r>
          </w:p>
        </w:tc>
      </w:tr>
      <w:tr w:rsidR="0023566E" w14:paraId="3283BDC4" w14:textId="77777777" w:rsidTr="0016246A">
        <w:trPr>
          <w:trHeight w:val="316"/>
        </w:trPr>
        <w:tc>
          <w:tcPr>
            <w:tcW w:w="1545" w:type="dxa"/>
          </w:tcPr>
          <w:p w14:paraId="3B5D13AC" w14:textId="77777777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891" w:type="dxa"/>
          </w:tcPr>
          <w:p w14:paraId="7CC87D81" w14:textId="75F0C34A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Zkušenost</w:t>
            </w:r>
            <w:ins w:id="15" w:author="Autor">
              <w:r w:rsidR="002B375A">
                <w:rPr>
                  <w:rFonts w:ascii="Calibri" w:hAnsi="Calibri" w:cs="Calibri"/>
                  <w:sz w:val="24"/>
                  <w:szCs w:val="24"/>
                </w:rPr>
                <w:t>i</w:t>
              </w:r>
            </w:ins>
            <w:r>
              <w:rPr>
                <w:rFonts w:ascii="Calibri" w:hAnsi="Calibri" w:cs="Calibri"/>
                <w:sz w:val="24"/>
                <w:szCs w:val="24"/>
              </w:rPr>
              <w:t xml:space="preserve"> člen</w:t>
            </w:r>
            <w:ins w:id="16" w:author="Autor">
              <w:r w:rsidR="002B375A">
                <w:rPr>
                  <w:rFonts w:ascii="Calibri" w:hAnsi="Calibri" w:cs="Calibri"/>
                  <w:sz w:val="24"/>
                  <w:szCs w:val="24"/>
                </w:rPr>
                <w:t>ů</w:t>
              </w:r>
            </w:ins>
            <w:del w:id="17" w:author="Autor">
              <w:r w:rsidDel="002B375A">
                <w:rPr>
                  <w:rFonts w:ascii="Calibri" w:hAnsi="Calibri" w:cs="Calibri"/>
                  <w:sz w:val="24"/>
                  <w:szCs w:val="24"/>
                </w:rPr>
                <w:delText>a</w:delText>
              </w:r>
            </w:del>
            <w:r>
              <w:rPr>
                <w:rFonts w:ascii="Calibri" w:hAnsi="Calibri" w:cs="Calibri"/>
                <w:sz w:val="24"/>
                <w:szCs w:val="24"/>
              </w:rPr>
              <w:t xml:space="preserve"> realizačního týmu</w:t>
            </w:r>
          </w:p>
        </w:tc>
      </w:tr>
      <w:tr w:rsidR="0023566E" w14:paraId="0A77A6A2" w14:textId="77777777" w:rsidTr="0016246A">
        <w:trPr>
          <w:trHeight w:val="316"/>
        </w:trPr>
        <w:tc>
          <w:tcPr>
            <w:tcW w:w="1545" w:type="dxa"/>
          </w:tcPr>
          <w:p w14:paraId="2AC45B4F" w14:textId="713C36E8" w:rsidR="0023566E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891" w:type="dxa"/>
          </w:tcPr>
          <w:p w14:paraId="49EFAAC8" w14:textId="64295315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Certifikace SW – IT&amp;PT</w:t>
            </w:r>
          </w:p>
        </w:tc>
      </w:tr>
    </w:tbl>
    <w:p w14:paraId="42B1384C" w14:textId="77777777" w:rsidR="00F6208A" w:rsidRPr="00B20609" w:rsidRDefault="00F6208A" w:rsidP="00F6208A">
      <w:pPr>
        <w:pStyle w:val="Zkladntext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B20609">
        <w:rPr>
          <w:rFonts w:asciiTheme="minorHAnsi" w:hAnsiTheme="minorHAnsi" w:cstheme="minorHAnsi"/>
          <w:sz w:val="24"/>
          <w:szCs w:val="24"/>
        </w:rPr>
        <w:t>Zadavatel stanovil níže uvedená kritéria hodnocení:</w:t>
      </w:r>
    </w:p>
    <w:p w14:paraId="42B1385C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D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E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F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60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63" w14:textId="561EA591" w:rsidR="00F6208A" w:rsidRDefault="00F6208A" w:rsidP="00D15705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65" w14:textId="77777777" w:rsidTr="00F126D4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64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Metoda vyhodnocení nabídek v jednotlivých kritériích</w:t>
            </w:r>
          </w:p>
        </w:tc>
      </w:tr>
    </w:tbl>
    <w:p w14:paraId="42B13866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560C562F" w14:textId="77777777" w:rsidR="00BC7232" w:rsidRPr="003E722E" w:rsidRDefault="00BC7232" w:rsidP="00BC7232">
      <w:pPr>
        <w:pStyle w:val="Zkladntext"/>
        <w:spacing w:after="120"/>
        <w:rPr>
          <w:rFonts w:ascii="Calibri" w:hAnsi="Calibri" w:cs="Calibri"/>
          <w:sz w:val="24"/>
          <w:szCs w:val="24"/>
          <w:u w:val="single"/>
        </w:rPr>
      </w:pPr>
      <w:r w:rsidRPr="003E722E">
        <w:rPr>
          <w:rFonts w:ascii="Calibri" w:hAnsi="Calibri" w:cs="Calibri"/>
          <w:sz w:val="24"/>
          <w:szCs w:val="24"/>
          <w:u w:val="single"/>
        </w:rPr>
        <w:t>Kritérium „Celková nabídková cena“</w:t>
      </w:r>
    </w:p>
    <w:p w14:paraId="32532756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V rámci daného kritéria budou hodnoceny celkové nabídkové ceny dodavatelů zpracovaných dle čl. 11.2.1 zadávací dokumentace tak, že bude stanoveno pořadí jednotlivých nabídek podle výše jejich celkových nabídkových cen. Nejvýhodnější nabídkou v daném kritériu bude vyhodnocena nabídka s nejnižší Celkovou nabídkovou cenou, která získá nejvyšší počet bodů v daném kritériu.</w:t>
      </w:r>
    </w:p>
    <w:p w14:paraId="3B18D50D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stanoví, že při hodnocení kritéria „Celková nabídková cena“ je rozhodná výše bez daně z přidané hodnoty.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72919881" w14:textId="77777777" w:rsidTr="000F1ACE">
        <w:tc>
          <w:tcPr>
            <w:tcW w:w="943" w:type="dxa"/>
            <w:vAlign w:val="center"/>
            <w:hideMark/>
          </w:tcPr>
          <w:p w14:paraId="42B22026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46883622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5E27FAEF" w14:textId="77777777" w:rsidTr="000F1ACE">
        <w:tc>
          <w:tcPr>
            <w:tcW w:w="943" w:type="dxa"/>
            <w:vAlign w:val="center"/>
            <w:hideMark/>
          </w:tcPr>
          <w:p w14:paraId="56948B1E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1.</w:t>
            </w:r>
          </w:p>
        </w:tc>
        <w:tc>
          <w:tcPr>
            <w:tcW w:w="8413" w:type="dxa"/>
            <w:vAlign w:val="center"/>
            <w:hideMark/>
          </w:tcPr>
          <w:p w14:paraId="1BA9DA4A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(nejnižší hodnocená celková nabídková cena / nabídnutá celková nabídková cena) x 100 x váha dílčího kritéria</w:t>
            </w:r>
          </w:p>
        </w:tc>
      </w:tr>
    </w:tbl>
    <w:p w14:paraId="2DF3C130" w14:textId="44998353" w:rsidR="00BC7232" w:rsidRPr="003E722E" w:rsidRDefault="00BC7232" w:rsidP="00BC7232">
      <w:pPr>
        <w:pStyle w:val="Zkladntext"/>
        <w:spacing w:before="240" w:after="120"/>
        <w:rPr>
          <w:rFonts w:ascii="Calibri" w:hAnsi="Calibri" w:cs="Calibri"/>
          <w:sz w:val="24"/>
          <w:szCs w:val="24"/>
          <w:u w:val="single"/>
        </w:rPr>
      </w:pPr>
      <w:r w:rsidRPr="003E722E">
        <w:rPr>
          <w:rFonts w:ascii="Calibri" w:hAnsi="Calibri" w:cs="Calibri"/>
          <w:sz w:val="24"/>
          <w:szCs w:val="24"/>
          <w:u w:val="single"/>
        </w:rPr>
        <w:t>Kritérium „</w:t>
      </w:r>
      <w:r>
        <w:rPr>
          <w:rFonts w:ascii="Calibri" w:hAnsi="Calibri" w:cs="Calibri"/>
          <w:sz w:val="24"/>
          <w:szCs w:val="24"/>
          <w:u w:val="single"/>
        </w:rPr>
        <w:t>Zkušenost</w:t>
      </w:r>
      <w:ins w:id="18" w:author="Autor">
        <w:r w:rsidR="002B375A">
          <w:rPr>
            <w:rFonts w:ascii="Calibri" w:hAnsi="Calibri" w:cs="Calibri"/>
            <w:sz w:val="24"/>
            <w:szCs w:val="24"/>
            <w:u w:val="single"/>
          </w:rPr>
          <w:t>i</w:t>
        </w:r>
      </w:ins>
      <w:r>
        <w:rPr>
          <w:rFonts w:ascii="Calibri" w:hAnsi="Calibri" w:cs="Calibri"/>
          <w:sz w:val="24"/>
          <w:szCs w:val="24"/>
          <w:u w:val="single"/>
        </w:rPr>
        <w:t xml:space="preserve"> člen</w:t>
      </w:r>
      <w:ins w:id="19" w:author="Autor">
        <w:r w:rsidR="002B375A">
          <w:rPr>
            <w:rFonts w:ascii="Calibri" w:hAnsi="Calibri" w:cs="Calibri"/>
            <w:sz w:val="24"/>
            <w:szCs w:val="24"/>
            <w:u w:val="single"/>
          </w:rPr>
          <w:t>ů</w:t>
        </w:r>
      </w:ins>
      <w:del w:id="20" w:author="Autor">
        <w:r w:rsidDel="002B375A">
          <w:rPr>
            <w:rFonts w:ascii="Calibri" w:hAnsi="Calibri" w:cs="Calibri"/>
            <w:sz w:val="24"/>
            <w:szCs w:val="24"/>
            <w:u w:val="single"/>
          </w:rPr>
          <w:delText>a</w:delText>
        </w:r>
      </w:del>
      <w:r>
        <w:rPr>
          <w:rFonts w:ascii="Calibri" w:hAnsi="Calibri" w:cs="Calibri"/>
          <w:sz w:val="24"/>
          <w:szCs w:val="24"/>
          <w:u w:val="single"/>
        </w:rPr>
        <w:t xml:space="preserve"> realizačního týmu</w:t>
      </w:r>
      <w:r w:rsidRPr="003E722E">
        <w:rPr>
          <w:rFonts w:ascii="Calibri" w:hAnsi="Calibri" w:cs="Calibri"/>
          <w:sz w:val="24"/>
          <w:szCs w:val="24"/>
          <w:u w:val="single"/>
        </w:rPr>
        <w:t>“</w:t>
      </w:r>
    </w:p>
    <w:p w14:paraId="7B47158B" w14:textId="79CCA8A6" w:rsidR="00BC7232" w:rsidRPr="00D54410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D54410">
        <w:rPr>
          <w:rFonts w:ascii="Calibri" w:hAnsi="Calibri" w:cs="Calibri"/>
        </w:rPr>
        <w:t>V rámci daného kritéria budou hodnoceny zkušenosti člen</w:t>
      </w:r>
      <w:ins w:id="21" w:author="Autor">
        <w:r w:rsidR="002B375A">
          <w:rPr>
            <w:rFonts w:ascii="Calibri" w:hAnsi="Calibri" w:cs="Calibri"/>
          </w:rPr>
          <w:t>ů</w:t>
        </w:r>
      </w:ins>
      <w:del w:id="22" w:author="Autor">
        <w:r w:rsidRPr="00D54410" w:rsidDel="002B375A">
          <w:rPr>
            <w:rFonts w:ascii="Calibri" w:hAnsi="Calibri" w:cs="Calibri"/>
          </w:rPr>
          <w:delText>a</w:delText>
        </w:r>
      </w:del>
      <w:r w:rsidRPr="00D54410">
        <w:rPr>
          <w:rFonts w:ascii="Calibri" w:hAnsi="Calibri" w:cs="Calibri"/>
        </w:rPr>
        <w:t xml:space="preserve"> realizačního týmu zpracovaných dle čl. 11.2.2 této zadávací dokumentace tak, že bude stanoveno pořadí jednotlivých nabídek podle výše udělených podbodů. Nejvýhodnější nabídkou v daném kritériu bude vyhodnocena nabídka, která získá nejvyšší počet podbodů.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24072A5F" w14:textId="77777777" w:rsidTr="000F1ACE">
        <w:tc>
          <w:tcPr>
            <w:tcW w:w="943" w:type="dxa"/>
            <w:vAlign w:val="center"/>
            <w:hideMark/>
          </w:tcPr>
          <w:p w14:paraId="71125DCB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68A52EF4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586B50C4" w14:textId="77777777" w:rsidTr="000F1ACE">
        <w:tc>
          <w:tcPr>
            <w:tcW w:w="943" w:type="dxa"/>
          </w:tcPr>
          <w:p w14:paraId="41F14F49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2.</w:t>
            </w:r>
          </w:p>
        </w:tc>
        <w:tc>
          <w:tcPr>
            <w:tcW w:w="8413" w:type="dxa"/>
          </w:tcPr>
          <w:p w14:paraId="617B7604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(počet získaných podbodů / nejvyšší počet podbodů) x 100 x váha dílčího kritéria</w:t>
            </w:r>
          </w:p>
        </w:tc>
      </w:tr>
    </w:tbl>
    <w:p w14:paraId="1723DA87" w14:textId="77777777" w:rsidR="00BC7232" w:rsidRPr="00D54410" w:rsidRDefault="00BC7232" w:rsidP="00BC7232">
      <w:pPr>
        <w:autoSpaceDE w:val="0"/>
        <w:autoSpaceDN w:val="0"/>
        <w:adjustRightInd w:val="0"/>
        <w:spacing w:before="240" w:after="120"/>
        <w:jc w:val="both"/>
        <w:rPr>
          <w:rFonts w:ascii="Calibri" w:hAnsi="Calibri" w:cs="Calibri"/>
          <w:u w:val="single"/>
        </w:rPr>
      </w:pPr>
      <w:r w:rsidRPr="003E722E">
        <w:rPr>
          <w:rFonts w:ascii="Calibri" w:hAnsi="Calibri" w:cs="Calibri"/>
          <w:u w:val="single"/>
        </w:rPr>
        <w:t>Kritérium</w:t>
      </w:r>
      <w:r w:rsidRPr="00D54410">
        <w:rPr>
          <w:rFonts w:ascii="Calibri" w:hAnsi="Calibri" w:cs="Calibri"/>
          <w:u w:val="single"/>
        </w:rPr>
        <w:t xml:space="preserve"> </w:t>
      </w:r>
      <w:r w:rsidRPr="003E722E">
        <w:rPr>
          <w:rFonts w:ascii="Calibri" w:hAnsi="Calibri" w:cs="Calibri"/>
          <w:u w:val="single"/>
        </w:rPr>
        <w:t>„</w:t>
      </w:r>
      <w:r w:rsidRPr="001B60C2">
        <w:rPr>
          <w:rFonts w:ascii="Calibri" w:hAnsi="Calibri" w:cs="Calibri"/>
          <w:u w:val="single"/>
        </w:rPr>
        <w:t>Certifikace SW – IT&amp;PT</w:t>
      </w:r>
      <w:r w:rsidRPr="003E722E">
        <w:rPr>
          <w:rFonts w:ascii="Calibri" w:hAnsi="Calibri" w:cs="Calibri"/>
          <w:u w:val="single"/>
        </w:rPr>
        <w:t>“</w:t>
      </w:r>
    </w:p>
    <w:p w14:paraId="558338A5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lastRenderedPageBreak/>
        <w:t xml:space="preserve">V rámci daného kritéria bude hodnocena ověřitelná skutečnost </w:t>
      </w:r>
      <w:r>
        <w:rPr>
          <w:rFonts w:ascii="Calibri" w:hAnsi="Calibri" w:cs="Calibri"/>
        </w:rPr>
        <w:t>(</w:t>
      </w:r>
      <w:r w:rsidRPr="003E722E">
        <w:rPr>
          <w:rFonts w:ascii="Calibri" w:hAnsi="Calibri" w:cs="Calibri"/>
        </w:rPr>
        <w:t xml:space="preserve">zda </w:t>
      </w:r>
      <w:r>
        <w:rPr>
          <w:rFonts w:ascii="Calibri" w:hAnsi="Calibri" w:cs="Calibri"/>
        </w:rPr>
        <w:t xml:space="preserve">nabízený SW, </w:t>
      </w:r>
      <w:r w:rsidRPr="003E722E">
        <w:rPr>
          <w:rFonts w:ascii="Calibri" w:hAnsi="Calibri" w:cs="Calibri"/>
        </w:rPr>
        <w:t>kter</w:t>
      </w:r>
      <w:r>
        <w:rPr>
          <w:rFonts w:ascii="Calibri" w:hAnsi="Calibri" w:cs="Calibri"/>
        </w:rPr>
        <w:t>ý</w:t>
      </w:r>
      <w:r w:rsidRPr="003E722E">
        <w:rPr>
          <w:rFonts w:ascii="Calibri" w:hAnsi="Calibri" w:cs="Calibri"/>
        </w:rPr>
        <w:t xml:space="preserve"> je předmětem nabídky, </w:t>
      </w:r>
      <w:r>
        <w:rPr>
          <w:rFonts w:ascii="Calibri" w:hAnsi="Calibri" w:cs="Calibri"/>
        </w:rPr>
        <w:t>získal certifikaci IT&amp;PT),</w:t>
      </w:r>
      <w:r w:rsidRPr="003E722E">
        <w:rPr>
          <w:rFonts w:ascii="Calibri" w:hAnsi="Calibri" w:cs="Calibri"/>
        </w:rPr>
        <w:t xml:space="preserve"> zpracovaná dle čl. 11.2.</w:t>
      </w:r>
      <w:r>
        <w:rPr>
          <w:rFonts w:ascii="Calibri" w:hAnsi="Calibri" w:cs="Calibri"/>
        </w:rPr>
        <w:t>3</w:t>
      </w:r>
      <w:r w:rsidRPr="003E722E">
        <w:rPr>
          <w:rFonts w:ascii="Calibri" w:hAnsi="Calibri" w:cs="Calibri"/>
        </w:rPr>
        <w:t xml:space="preserve"> zadávací dokumentace tak, že bude stanoveno pořadí jednotlivých nabídek podle výše udělených podbodů. Nejvýhodnější nabídkou v daném kritériu bude vyhodnocena nabídka, která získá nejvyšší počet bodů v daném kritériu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53E64318" w14:textId="77777777" w:rsidTr="000F1ACE">
        <w:tc>
          <w:tcPr>
            <w:tcW w:w="943" w:type="dxa"/>
            <w:vAlign w:val="center"/>
            <w:hideMark/>
          </w:tcPr>
          <w:p w14:paraId="59977718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22C0A77E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4DF2648E" w14:textId="77777777" w:rsidTr="000F1ACE">
        <w:tc>
          <w:tcPr>
            <w:tcW w:w="943" w:type="dxa"/>
          </w:tcPr>
          <w:p w14:paraId="43A8E402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E722E">
              <w:rPr>
                <w:rFonts w:ascii="Calibri" w:hAnsi="Calibri" w:cs="Calibri"/>
              </w:rPr>
              <w:t>.</w:t>
            </w:r>
          </w:p>
        </w:tc>
        <w:tc>
          <w:tcPr>
            <w:tcW w:w="8413" w:type="dxa"/>
          </w:tcPr>
          <w:p w14:paraId="413FF6F8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(počet získaných podbodů / nejvyšší počet podbodů) x 100 x váha dílčího kritéria</w:t>
            </w:r>
          </w:p>
        </w:tc>
      </w:tr>
    </w:tbl>
    <w:p w14:paraId="4B625EB3" w14:textId="77777777" w:rsidR="00BC7232" w:rsidRPr="003E722E" w:rsidRDefault="00BC7232" w:rsidP="00BC7232">
      <w:pPr>
        <w:autoSpaceDE w:val="0"/>
        <w:autoSpaceDN w:val="0"/>
        <w:adjustRightInd w:val="0"/>
        <w:spacing w:before="360" w:after="120"/>
        <w:jc w:val="both"/>
        <w:rPr>
          <w:rFonts w:ascii="Calibri" w:hAnsi="Calibri" w:cs="Calibri"/>
          <w:b/>
          <w:bCs/>
          <w:u w:val="single"/>
        </w:rPr>
      </w:pPr>
      <w:r w:rsidRPr="003E722E">
        <w:rPr>
          <w:rFonts w:ascii="Calibri" w:hAnsi="Calibri" w:cs="Calibri"/>
          <w:b/>
          <w:bCs/>
          <w:u w:val="single"/>
        </w:rPr>
        <w:t>Celkové hodnocení nabídek</w:t>
      </w:r>
    </w:p>
    <w:p w14:paraId="17D7D45E" w14:textId="77777777" w:rsidR="00BC7232" w:rsidRPr="003E722E" w:rsidRDefault="00BC7232" w:rsidP="00BC7232">
      <w:pPr>
        <w:widowControl w:val="0"/>
        <w:tabs>
          <w:tab w:val="left" w:pos="540"/>
        </w:tabs>
        <w:spacing w:before="120" w:after="120"/>
        <w:jc w:val="both"/>
        <w:outlineLvl w:val="1"/>
        <w:rPr>
          <w:rFonts w:ascii="Calibri" w:hAnsi="Calibri" w:cs="Calibri"/>
        </w:rPr>
      </w:pPr>
      <w:r w:rsidRPr="003E722E">
        <w:rPr>
          <w:rFonts w:ascii="Calibri" w:hAnsi="Calibri" w:cs="Calibri"/>
        </w:rPr>
        <w:t>Na základě součtu výsledných hodnot všech kritérií jednotlivých nabídek bude stanoveno pořadí úspěšnosti jednotlivých nabídek tak, že ekonomicky nejvýhodnější je vždy ta nabídka, která dosáhne nejvyšší hodnoty (nejvyššího celkového počtu bodů).</w:t>
      </w:r>
    </w:p>
    <w:p w14:paraId="4DFADDBC" w14:textId="77777777" w:rsidR="00BC7232" w:rsidRPr="003E722E" w:rsidRDefault="00BC7232" w:rsidP="00BC7232">
      <w:pPr>
        <w:widowControl w:val="0"/>
        <w:tabs>
          <w:tab w:val="left" w:pos="540"/>
        </w:tabs>
        <w:spacing w:after="120"/>
        <w:jc w:val="both"/>
        <w:outlineLvl w:val="1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stanovuje, že bodové hodnocení bude vždy zaokrouhlováno na 2 desetinná místa dle obecně platných pravidel zaokrouhlování.</w:t>
      </w:r>
    </w:p>
    <w:p w14:paraId="42B13880" w14:textId="77777777" w:rsidR="00F6208A" w:rsidRPr="00B20609" w:rsidRDefault="00F6208A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82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81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Váha nebo jiný matematický vztah mezi kritérii</w:t>
            </w:r>
          </w:p>
        </w:tc>
      </w:tr>
    </w:tbl>
    <w:p w14:paraId="42B13883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84" w14:textId="77777777" w:rsidR="00F6208A" w:rsidRPr="00B20609" w:rsidRDefault="00F6208A" w:rsidP="00F6208A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  <w:bookmarkStart w:id="23" w:name="_Toc243726265"/>
      <w:r w:rsidRPr="00B20609">
        <w:rPr>
          <w:rFonts w:ascii="Calibri" w:hAnsi="Calibri" w:cs="Calibri"/>
          <w:sz w:val="24"/>
          <w:szCs w:val="24"/>
        </w:rPr>
        <w:t>Jednotlivým hodnotícím kritériím byla zadavatelem stanovena následující váha: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1"/>
        <w:gridCol w:w="5528"/>
        <w:gridCol w:w="2251"/>
      </w:tblGrid>
      <w:tr w:rsidR="00913E12" w14:paraId="42B13888" w14:textId="77777777" w:rsidTr="00A8491F"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2B13885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Číslo kritéria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2B13886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Kritérium hodnocení</w:t>
            </w:r>
          </w:p>
        </w:tc>
        <w:tc>
          <w:tcPr>
            <w:tcW w:w="22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B13887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Váha kritéria v %</w:t>
            </w:r>
          </w:p>
        </w:tc>
      </w:tr>
      <w:tr w:rsidR="00913E12" w14:paraId="42B1388C" w14:textId="77777777" w:rsidTr="00A8491F">
        <w:trPr>
          <w:trHeight w:val="528"/>
        </w:trPr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13889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20609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1388A" w14:textId="26238AB9" w:rsidR="00F6208A" w:rsidRPr="00B20609" w:rsidRDefault="00C30AE9" w:rsidP="00F6208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Celková nabídková cena</w:t>
            </w:r>
          </w:p>
        </w:tc>
        <w:tc>
          <w:tcPr>
            <w:tcW w:w="225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2B1388B" w14:textId="55FF8E1B" w:rsidR="00F6208A" w:rsidRPr="00114A97" w:rsidRDefault="00BC7232" w:rsidP="00B63C1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  <w:r w:rsidR="00B70D93">
              <w:rPr>
                <w:rFonts w:ascii="Calibri" w:hAnsi="Calibri" w:cs="Calibri"/>
                <w:sz w:val="24"/>
                <w:szCs w:val="24"/>
              </w:rPr>
              <w:t>0</w:t>
            </w:r>
            <w:r w:rsidR="00926ED3" w:rsidRPr="00114A97">
              <w:rPr>
                <w:rFonts w:ascii="Calibri" w:hAnsi="Calibri" w:cs="Calibri"/>
                <w:sz w:val="24"/>
                <w:szCs w:val="24"/>
              </w:rPr>
              <w:t xml:space="preserve"> %</w:t>
            </w:r>
          </w:p>
        </w:tc>
      </w:tr>
      <w:tr w:rsidR="009C05CD" w14:paraId="42B13894" w14:textId="77777777" w:rsidTr="00A8491F">
        <w:trPr>
          <w:trHeight w:val="551"/>
        </w:trPr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3891" w14:textId="4720F899" w:rsidR="009C05CD" w:rsidRPr="00B20609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B20609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3892" w14:textId="623EC529" w:rsidR="009C05CD" w:rsidRPr="00B20609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Zkušenosti člen</w:t>
            </w:r>
            <w:ins w:id="24" w:author="Autor">
              <w:r w:rsidR="002B375A">
                <w:rPr>
                  <w:rFonts w:ascii="Calibri" w:hAnsi="Calibri" w:cs="Calibri"/>
                  <w:sz w:val="24"/>
                  <w:szCs w:val="24"/>
                </w:rPr>
                <w:t>ů</w:t>
              </w:r>
            </w:ins>
            <w:del w:id="25" w:author="Autor">
              <w:r w:rsidDel="002B375A">
                <w:rPr>
                  <w:rFonts w:ascii="Calibri" w:hAnsi="Calibri" w:cs="Calibri"/>
                  <w:sz w:val="24"/>
                  <w:szCs w:val="24"/>
                </w:rPr>
                <w:delText>a</w:delText>
              </w:r>
            </w:del>
            <w:r>
              <w:rPr>
                <w:rFonts w:ascii="Calibri" w:hAnsi="Calibri" w:cs="Calibri"/>
                <w:sz w:val="24"/>
                <w:szCs w:val="24"/>
              </w:rPr>
              <w:t xml:space="preserve"> realizačního týmu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2B13893" w14:textId="3323730A" w:rsidR="009C05CD" w:rsidRPr="00114A97" w:rsidRDefault="00B70D93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</w:t>
            </w:r>
            <w:r w:rsidRPr="00114A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C05CD" w:rsidRPr="00114A97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  <w:tr w:rsidR="009C05CD" w14:paraId="01B90FCC" w14:textId="77777777" w:rsidTr="00A8491F">
        <w:trPr>
          <w:trHeight w:val="539"/>
        </w:trPr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F05A69" w14:textId="5AC77F3C" w:rsidR="009C05CD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4C94117" w14:textId="4E8B6550" w:rsidR="009C05CD" w:rsidRPr="00B20609" w:rsidRDefault="009C05CD" w:rsidP="009C05CD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Certifikace SW – IT&amp;PT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D2EC1E" w14:textId="5420B04D" w:rsidR="009C05CD" w:rsidRPr="00114A97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</w:t>
            </w:r>
            <w:r w:rsidRPr="00114A97">
              <w:rPr>
                <w:rFonts w:ascii="Calibri" w:hAnsi="Calibri" w:cs="Calibri"/>
                <w:sz w:val="24"/>
                <w:szCs w:val="24"/>
              </w:rPr>
              <w:t xml:space="preserve"> %</w:t>
            </w:r>
          </w:p>
        </w:tc>
      </w:tr>
    </w:tbl>
    <w:p w14:paraId="4AF80E27" w14:textId="77777777" w:rsidR="00244861" w:rsidRPr="00B20609" w:rsidRDefault="00244861" w:rsidP="00F6208A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9B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9A" w14:textId="77777777" w:rsidR="00F6208A" w:rsidRPr="00B20609" w:rsidRDefault="00F6208A" w:rsidP="00F6208A">
            <w:pPr>
              <w:pStyle w:val="Odstavecseseznamem"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Způsob zpracování kritérií hodnocení</w:t>
            </w:r>
          </w:p>
        </w:tc>
      </w:tr>
      <w:tr w:rsidR="00913E12" w14:paraId="42B1389D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9C" w14:textId="256D89DA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Kritérium „</w:t>
            </w:r>
            <w:r w:rsidR="00F13416">
              <w:rPr>
                <w:rFonts w:ascii="Calibri" w:hAnsi="Calibri" w:cs="Calibri"/>
                <w:b/>
              </w:rPr>
              <w:t>Celková n</w:t>
            </w:r>
            <w:r w:rsidRPr="00B20609">
              <w:rPr>
                <w:rFonts w:ascii="Calibri" w:hAnsi="Calibri" w:cs="Calibri"/>
                <w:b/>
              </w:rPr>
              <w:t>abídková cena“</w:t>
            </w:r>
          </w:p>
        </w:tc>
      </w:tr>
    </w:tbl>
    <w:p w14:paraId="42B1389E" w14:textId="77777777" w:rsidR="00F6208A" w:rsidRPr="00B20609" w:rsidRDefault="00F6208A" w:rsidP="00F6208A">
      <w:pPr>
        <w:pStyle w:val="Zkladntext"/>
        <w:spacing w:line="20" w:lineRule="atLeast"/>
        <w:rPr>
          <w:rFonts w:asciiTheme="minorHAnsi" w:hAnsiTheme="minorHAnsi" w:cstheme="minorHAnsi"/>
          <w:sz w:val="24"/>
          <w:szCs w:val="24"/>
        </w:rPr>
      </w:pPr>
    </w:p>
    <w:p w14:paraId="59672B9D" w14:textId="4A07A324" w:rsidR="00442E2B" w:rsidRPr="00AA2490" w:rsidRDefault="00442E2B" w:rsidP="00442E2B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AA2490">
        <w:rPr>
          <w:rFonts w:asciiTheme="minorHAnsi" w:eastAsia="Calibri" w:hAnsiTheme="minorHAnsi" w:cstheme="minorHAnsi"/>
          <w:lang w:eastAsia="en-US"/>
        </w:rPr>
        <w:t xml:space="preserve">Celková nabídková cena je stanovena na základě modelového příkladu </w:t>
      </w:r>
      <w:r w:rsidR="00D11EE8" w:rsidRPr="00AA2490">
        <w:rPr>
          <w:rFonts w:asciiTheme="minorHAnsi" w:eastAsia="Calibri" w:hAnsiTheme="minorHAnsi" w:cstheme="minorHAnsi"/>
          <w:lang w:eastAsia="en-US"/>
        </w:rPr>
        <w:t xml:space="preserve">dle přílohy č. 6 zadávací dokumentace </w:t>
      </w:r>
      <w:r w:rsidRPr="00AA2490">
        <w:rPr>
          <w:rFonts w:asciiTheme="minorHAnsi" w:eastAsia="Calibri" w:hAnsiTheme="minorHAnsi" w:cstheme="minorHAnsi"/>
          <w:lang w:eastAsia="en-US"/>
        </w:rPr>
        <w:t>vycházejícího ze součtu:</w:t>
      </w:r>
    </w:p>
    <w:p w14:paraId="660111B5" w14:textId="72F638E5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AA2490">
        <w:rPr>
          <w:rFonts w:asciiTheme="minorHAnsi" w:eastAsia="Calibri" w:hAnsiTheme="minorHAnsi" w:cstheme="minorHAnsi"/>
          <w:lang w:eastAsia="en-US"/>
        </w:rPr>
        <w:t xml:space="preserve">ceny dodávek, instalace a </w:t>
      </w:r>
      <w:r w:rsidRPr="00150F08">
        <w:rPr>
          <w:rFonts w:asciiTheme="minorHAnsi" w:eastAsia="Calibri" w:hAnsiTheme="minorHAnsi" w:cstheme="minorHAnsi"/>
          <w:lang w:eastAsia="en-US"/>
        </w:rPr>
        <w:t>implementace</w:t>
      </w:r>
      <w:r w:rsidR="00F74257" w:rsidRPr="00150F08">
        <w:rPr>
          <w:rFonts w:asciiTheme="minorHAnsi" w:eastAsia="Calibri" w:hAnsiTheme="minorHAnsi" w:cstheme="minorHAnsi"/>
          <w:lang w:eastAsia="en-US"/>
        </w:rPr>
        <w:t xml:space="preserve"> a </w:t>
      </w:r>
      <w:r w:rsidR="00E15D5A" w:rsidRPr="001967F3">
        <w:rPr>
          <w:rFonts w:asciiTheme="minorHAnsi" w:eastAsia="Calibri" w:hAnsiTheme="minorHAnsi" w:cstheme="minorHAnsi"/>
          <w:lang w:eastAsia="en-US"/>
        </w:rPr>
        <w:t>školení</w:t>
      </w:r>
      <w:r w:rsidR="00211AE8" w:rsidRPr="00150F08">
        <w:rPr>
          <w:rFonts w:asciiTheme="minorHAnsi" w:eastAsia="Calibri" w:hAnsiTheme="minorHAnsi" w:cstheme="minorHAnsi"/>
          <w:lang w:eastAsia="en-US"/>
        </w:rPr>
        <w:t xml:space="preserve"> dle</w:t>
      </w:r>
      <w:r w:rsidR="00211AE8" w:rsidRPr="00AA2490">
        <w:rPr>
          <w:rFonts w:asciiTheme="minorHAnsi" w:eastAsia="Calibri" w:hAnsiTheme="minorHAnsi" w:cstheme="minorHAnsi"/>
          <w:lang w:eastAsia="en-US"/>
        </w:rPr>
        <w:t xml:space="preserve"> čl. 5.1. písm. a), b)</w:t>
      </w:r>
      <w:r w:rsidR="006951E3" w:rsidRPr="00AA2490">
        <w:rPr>
          <w:rFonts w:asciiTheme="minorHAnsi" w:eastAsia="Calibri" w:hAnsiTheme="minorHAnsi" w:cstheme="minorHAnsi"/>
          <w:lang w:eastAsia="en-US"/>
        </w:rPr>
        <w:t>, c) Smlouvy</w:t>
      </w:r>
      <w:r w:rsidRPr="00AA2490">
        <w:rPr>
          <w:rFonts w:asciiTheme="minorHAnsi" w:eastAsia="Calibri" w:hAnsiTheme="minorHAnsi" w:cstheme="minorHAnsi"/>
          <w:lang w:eastAsia="en-US"/>
        </w:rPr>
        <w:t xml:space="preserve"> </w:t>
      </w:r>
      <w:r w:rsidRPr="007E3659">
        <w:rPr>
          <w:rFonts w:asciiTheme="minorHAnsi" w:eastAsia="Calibri" w:hAnsiTheme="minorHAnsi" w:cstheme="minorHAnsi"/>
          <w:lang w:eastAsia="en-US"/>
        </w:rPr>
        <w:t xml:space="preserve">(dále také jako </w:t>
      </w:r>
      <w:r w:rsidRPr="007E3659">
        <w:rPr>
          <w:rFonts w:asciiTheme="minorHAnsi" w:eastAsia="Calibri" w:hAnsiTheme="minorHAnsi" w:cstheme="minorHAnsi"/>
          <w:b/>
          <w:i/>
          <w:lang w:eastAsia="en-US"/>
        </w:rPr>
        <w:t>„CC“</w:t>
      </w:r>
      <w:r w:rsidRPr="007E3659">
        <w:rPr>
          <w:rFonts w:asciiTheme="minorHAnsi" w:eastAsia="Calibri" w:hAnsiTheme="minorHAnsi" w:cstheme="minorHAnsi"/>
          <w:lang w:eastAsia="en-US"/>
        </w:rPr>
        <w:t xml:space="preserve">), </w:t>
      </w:r>
    </w:p>
    <w:p w14:paraId="52112744" w14:textId="67A5D353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eastAsia="Calibri" w:hAnsiTheme="minorHAnsi" w:cstheme="minorHAnsi"/>
          <w:lang w:eastAsia="en-US"/>
        </w:rPr>
        <w:t>ceny SLA po dobu garanční životnosti</w:t>
      </w:r>
      <w:r w:rsidRPr="007E3659">
        <w:rPr>
          <w:rFonts w:asciiTheme="minorHAnsi" w:hAnsiTheme="minorHAnsi" w:cstheme="minorHAnsi"/>
        </w:rPr>
        <w:t xml:space="preserve"> </w:t>
      </w:r>
      <w:r w:rsidR="006951E3" w:rsidRPr="007E3659">
        <w:rPr>
          <w:rFonts w:asciiTheme="minorHAnsi" w:eastAsia="Calibri" w:hAnsiTheme="minorHAnsi" w:cstheme="minorHAnsi"/>
          <w:lang w:eastAsia="en-US"/>
        </w:rPr>
        <w:t xml:space="preserve">dle čl. 5.1. písm. d) Smlouvy </w:t>
      </w:r>
      <w:r w:rsidRPr="007E3659">
        <w:rPr>
          <w:rFonts w:asciiTheme="minorHAnsi" w:hAnsiTheme="minorHAnsi" w:cstheme="minorHAnsi"/>
        </w:rPr>
        <w:t xml:space="preserve">(dále jen </w:t>
      </w:r>
      <w:r w:rsidRPr="007E3659">
        <w:rPr>
          <w:rFonts w:asciiTheme="minorHAnsi" w:hAnsiTheme="minorHAnsi" w:cstheme="minorHAnsi"/>
          <w:b/>
          <w:i/>
        </w:rPr>
        <w:t>„CSLA“</w:t>
      </w:r>
      <w:r w:rsidRPr="007E3659">
        <w:rPr>
          <w:rFonts w:asciiTheme="minorHAnsi" w:hAnsiTheme="minorHAnsi" w:cstheme="minorHAnsi"/>
        </w:rPr>
        <w:t>)  a</w:t>
      </w:r>
    </w:p>
    <w:p w14:paraId="00E5475F" w14:textId="3FDD30A5" w:rsidR="00E44C54" w:rsidRPr="001967F3" w:rsidRDefault="00E44C54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lang w:eastAsia="en-US"/>
        </w:rPr>
      </w:pPr>
      <w:r w:rsidRPr="001967F3">
        <w:rPr>
          <w:rFonts w:ascii="Calibri" w:hAnsi="Calibri" w:cs="Calibri"/>
        </w:rPr>
        <w:lastRenderedPageBreak/>
        <w:t xml:space="preserve">hodinové sazby </w:t>
      </w:r>
      <w:r w:rsidR="00C91828" w:rsidRPr="001967F3">
        <w:rPr>
          <w:rFonts w:ascii="Calibri" w:hAnsi="Calibri" w:cs="Calibri"/>
        </w:rPr>
        <w:t xml:space="preserve">technika pro Pozáruční a Mimozáruční </w:t>
      </w:r>
      <w:r w:rsidR="00E15D5A" w:rsidRPr="001967F3">
        <w:rPr>
          <w:rFonts w:ascii="Calibri" w:hAnsi="Calibri" w:cs="Calibri"/>
        </w:rPr>
        <w:t>servis</w:t>
      </w:r>
      <w:r w:rsidR="00C91828" w:rsidRPr="001967F3">
        <w:rPr>
          <w:rFonts w:ascii="Calibri" w:hAnsi="Calibri" w:cs="Calibri"/>
        </w:rPr>
        <w:t xml:space="preserve"> </w:t>
      </w:r>
      <w:r w:rsidRPr="001967F3">
        <w:rPr>
          <w:rFonts w:ascii="Calibri" w:eastAsia="Calibri" w:hAnsi="Calibri" w:cs="Calibri"/>
          <w:lang w:eastAsia="en-US"/>
        </w:rPr>
        <w:t xml:space="preserve">dle čl. 5.1. písm. </w:t>
      </w:r>
      <w:r w:rsidR="00C91828" w:rsidRPr="001967F3">
        <w:rPr>
          <w:rFonts w:ascii="Calibri" w:eastAsia="Calibri" w:hAnsi="Calibri" w:cs="Calibri"/>
          <w:lang w:eastAsia="en-US"/>
        </w:rPr>
        <w:t>f</w:t>
      </w:r>
      <w:r w:rsidRPr="001967F3">
        <w:rPr>
          <w:rFonts w:ascii="Calibri" w:eastAsia="Calibri" w:hAnsi="Calibri" w:cs="Calibri"/>
          <w:lang w:eastAsia="en-US"/>
        </w:rPr>
        <w:t xml:space="preserve">) Smlouvy </w:t>
      </w:r>
      <w:r w:rsidRPr="001967F3">
        <w:rPr>
          <w:rFonts w:ascii="Calibri" w:hAnsi="Calibri" w:cs="Calibri"/>
        </w:rPr>
        <w:t xml:space="preserve">vynásobeného </w:t>
      </w:r>
      <w:r w:rsidR="00ED7107" w:rsidRPr="001967F3">
        <w:rPr>
          <w:rFonts w:ascii="Calibri" w:hAnsi="Calibri" w:cs="Calibri"/>
        </w:rPr>
        <w:t>300</w:t>
      </w:r>
      <w:r w:rsidRPr="001967F3">
        <w:rPr>
          <w:rFonts w:ascii="Calibri" w:hAnsi="Calibri" w:cs="Calibri"/>
        </w:rPr>
        <w:t xml:space="preserve"> jednotkami</w:t>
      </w:r>
      <w:r w:rsidRPr="001967F3">
        <w:rPr>
          <w:rStyle w:val="Znakapoznpodarou"/>
          <w:rFonts w:ascii="Calibri" w:hAnsi="Calibri" w:cs="Calibri"/>
        </w:rPr>
        <w:footnoteReference w:id="1"/>
      </w:r>
      <w:r w:rsidRPr="001967F3">
        <w:rPr>
          <w:rFonts w:ascii="Calibri" w:hAnsi="Calibri" w:cs="Calibri"/>
        </w:rPr>
        <w:t xml:space="preserve"> (dále jen „</w:t>
      </w:r>
      <w:r w:rsidRPr="001967F3">
        <w:rPr>
          <w:rFonts w:ascii="Calibri" w:hAnsi="Calibri" w:cs="Calibri"/>
          <w:b/>
          <w:bCs/>
        </w:rPr>
        <w:t>HS</w:t>
      </w:r>
      <w:r w:rsidR="00A74396" w:rsidRPr="001967F3">
        <w:rPr>
          <w:rFonts w:ascii="Calibri" w:hAnsi="Calibri" w:cs="Calibri"/>
          <w:b/>
          <w:bCs/>
        </w:rPr>
        <w:t>PMS</w:t>
      </w:r>
      <w:r w:rsidRPr="001967F3">
        <w:rPr>
          <w:rFonts w:ascii="Calibri" w:hAnsi="Calibri" w:cs="Calibri"/>
        </w:rPr>
        <w:t>“)</w:t>
      </w:r>
    </w:p>
    <w:p w14:paraId="771C45B9" w14:textId="0A911FF8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hAnsiTheme="minorHAnsi" w:cstheme="minorHAnsi"/>
        </w:rPr>
        <w:t xml:space="preserve">hodinové sazby dalšího rozvoje systému po dobu garanční životnosti </w:t>
      </w:r>
      <w:r w:rsidR="003C2CE7" w:rsidRPr="007E3659">
        <w:rPr>
          <w:rFonts w:asciiTheme="minorHAnsi" w:eastAsia="Calibri" w:hAnsiTheme="minorHAnsi" w:cstheme="minorHAnsi"/>
          <w:lang w:eastAsia="en-US"/>
        </w:rPr>
        <w:t xml:space="preserve">dle čl. 5.1. písm. g) Smlouvy </w:t>
      </w:r>
      <w:r w:rsidRPr="007E3659">
        <w:rPr>
          <w:rFonts w:asciiTheme="minorHAnsi" w:hAnsiTheme="minorHAnsi" w:cstheme="minorHAnsi"/>
        </w:rPr>
        <w:t>vynásobeného 2400 jednotkami</w:t>
      </w:r>
      <w:r w:rsidRPr="007E3659">
        <w:rPr>
          <w:rStyle w:val="Znakapoznpodarou"/>
          <w:rFonts w:asciiTheme="minorHAnsi" w:hAnsiTheme="minorHAnsi" w:cstheme="minorHAnsi"/>
        </w:rPr>
        <w:footnoteReference w:id="2"/>
      </w:r>
      <w:r w:rsidRPr="007E3659">
        <w:rPr>
          <w:rFonts w:asciiTheme="minorHAnsi" w:hAnsiTheme="minorHAnsi" w:cstheme="minorHAnsi"/>
        </w:rPr>
        <w:t xml:space="preserve"> (dále jen „</w:t>
      </w:r>
      <w:r w:rsidRPr="007E3659">
        <w:rPr>
          <w:rFonts w:asciiTheme="minorHAnsi" w:hAnsiTheme="minorHAnsi" w:cstheme="minorHAnsi"/>
          <w:b/>
          <w:bCs/>
        </w:rPr>
        <w:t>HSDR</w:t>
      </w:r>
      <w:r w:rsidRPr="007E3659">
        <w:rPr>
          <w:rFonts w:asciiTheme="minorHAnsi" w:hAnsiTheme="minorHAnsi" w:cstheme="minorHAnsi"/>
        </w:rPr>
        <w:t>“)</w:t>
      </w:r>
    </w:p>
    <w:p w14:paraId="12ABCB3D" w14:textId="77777777" w:rsidR="00442E2B" w:rsidRPr="007E3659" w:rsidRDefault="00442E2B" w:rsidP="00442E2B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hAnsiTheme="minorHAnsi" w:cstheme="minorHAnsi"/>
        </w:rPr>
        <w:t>(blíže viz níže uvedený vzorec a vysvětlení položek Celkové nabídkové ceny)</w:t>
      </w:r>
      <w:r w:rsidRPr="007E3659">
        <w:rPr>
          <w:rFonts w:asciiTheme="minorHAnsi" w:eastAsia="Calibri" w:hAnsiTheme="minorHAnsi" w:cstheme="minorHAnsi"/>
          <w:lang w:eastAsia="en-US"/>
        </w:rPr>
        <w:t xml:space="preserve">. </w:t>
      </w:r>
    </w:p>
    <w:p w14:paraId="63A08E8B" w14:textId="751AE199" w:rsidR="00442E2B" w:rsidRPr="00AA2490" w:rsidRDefault="00442E2B" w:rsidP="00442E2B">
      <w:pPr>
        <w:autoSpaceDE w:val="0"/>
        <w:autoSpaceDN w:val="0"/>
        <w:adjustRightInd w:val="0"/>
        <w:spacing w:after="120"/>
        <w:jc w:val="center"/>
        <w:rPr>
          <w:rFonts w:asciiTheme="minorHAnsi" w:eastAsia="Calibri" w:hAnsiTheme="minorHAnsi" w:cstheme="minorHAnsi"/>
          <w:b/>
          <w:bCs/>
          <w:i/>
          <w:iCs/>
          <w:lang w:eastAsia="en-US"/>
        </w:rPr>
      </w:pPr>
      <w:r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>Celková nabídková cena = CC + CSLA</w:t>
      </w:r>
      <w:r w:rsidR="00A74396"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="00A74396" w:rsidRPr="001967F3">
        <w:rPr>
          <w:rFonts w:asciiTheme="minorHAnsi" w:eastAsia="Calibri" w:hAnsiTheme="minorHAnsi" w:cstheme="minorHAnsi"/>
          <w:b/>
          <w:bCs/>
          <w:i/>
          <w:iCs/>
          <w:lang w:eastAsia="en-US"/>
        </w:rPr>
        <w:t>+</w:t>
      </w:r>
      <w:r w:rsidRPr="001967F3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="00A74396" w:rsidRPr="001967F3">
        <w:rPr>
          <w:rFonts w:asciiTheme="minorHAnsi" w:hAnsiTheme="minorHAnsi" w:cstheme="minorHAnsi"/>
          <w:b/>
          <w:bCs/>
        </w:rPr>
        <w:t>HSPMS</w:t>
      </w:r>
      <w:r w:rsidR="00A74396"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>+ HSDR</w:t>
      </w:r>
    </w:p>
    <w:p w14:paraId="21894ADB" w14:textId="3946F212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CC:</w:t>
      </w:r>
    </w:p>
    <w:p w14:paraId="2B097DAA" w14:textId="130D40F4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</w:t>
      </w:r>
      <w:r w:rsidR="007C4839">
        <w:rPr>
          <w:rFonts w:ascii="Calibri" w:eastAsia="Calibri" w:hAnsi="Calibri" w:cs="Calibri"/>
          <w:lang w:eastAsia="en-US"/>
        </w:rPr>
        <w:t> příloze č. 3 Smlouvy</w:t>
      </w:r>
      <w:r>
        <w:rPr>
          <w:rFonts w:ascii="Calibri" w:eastAsia="Calibri" w:hAnsi="Calibri" w:cs="Calibri"/>
          <w:lang w:eastAsia="en-US"/>
        </w:rPr>
        <w:t xml:space="preserve"> </w:t>
      </w:r>
      <w:r w:rsidR="000B4F34">
        <w:rPr>
          <w:rFonts w:ascii="Calibri" w:eastAsia="Calibri" w:hAnsi="Calibri" w:cs="Calibri"/>
          <w:lang w:eastAsia="en-US"/>
        </w:rPr>
        <w:t xml:space="preserve">a v příloze č. 6 zadávací dokumentace </w:t>
      </w:r>
      <w:r>
        <w:rPr>
          <w:rFonts w:ascii="Calibri" w:eastAsia="Calibri" w:hAnsi="Calibri" w:cs="Calibri"/>
          <w:lang w:eastAsia="en-US"/>
        </w:rPr>
        <w:t>pole určené pro stanovení CC.</w:t>
      </w:r>
    </w:p>
    <w:p w14:paraId="2626AEE3" w14:textId="77777777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C</w:t>
      </w:r>
      <w:r>
        <w:rPr>
          <w:rFonts w:ascii="Calibri" w:eastAsia="Calibri" w:hAnsi="Calibri" w:cs="Calibri"/>
          <w:u w:val="single"/>
          <w:lang w:eastAsia="en-US"/>
        </w:rPr>
        <w:t>SLA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351002EC" w14:textId="275DCCD3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 </w:t>
      </w:r>
      <w:r w:rsidR="007C4839">
        <w:rPr>
          <w:rFonts w:ascii="Calibri" w:eastAsia="Calibri" w:hAnsi="Calibri" w:cs="Calibri"/>
          <w:lang w:eastAsia="en-US"/>
        </w:rPr>
        <w:t>příloze č. 3 Smlouvy</w:t>
      </w:r>
      <w:r w:rsidR="000B4F34" w:rsidRPr="000B4F34">
        <w:rPr>
          <w:rFonts w:ascii="Calibri" w:eastAsia="Calibri" w:hAnsi="Calibri" w:cs="Calibri"/>
          <w:lang w:eastAsia="en-US"/>
        </w:rPr>
        <w:t xml:space="preserve"> </w:t>
      </w:r>
      <w:r w:rsidR="000B4F34">
        <w:rPr>
          <w:rFonts w:ascii="Calibri" w:eastAsia="Calibri" w:hAnsi="Calibri" w:cs="Calibri"/>
          <w:lang w:eastAsia="en-US"/>
        </w:rPr>
        <w:t>a v příloze č. 6 zadávací dokumentace</w:t>
      </w:r>
      <w:r w:rsidR="007C4839"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lang w:eastAsia="en-US"/>
        </w:rPr>
        <w:t>pole určené pro stanovení CSLA.</w:t>
      </w:r>
    </w:p>
    <w:p w14:paraId="359710C0" w14:textId="780F5D89" w:rsidR="007555EB" w:rsidRPr="003E722E" w:rsidRDefault="007555EB" w:rsidP="007555E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HSPMS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7F6A7342" w14:textId="719AB576" w:rsidR="007555EB" w:rsidRPr="003E722E" w:rsidRDefault="007555EB" w:rsidP="007555E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Dodavatel vyplní v příloze č. 3 Smlouvy </w:t>
      </w:r>
      <w:r w:rsidR="000B4F34">
        <w:rPr>
          <w:rFonts w:ascii="Calibri" w:eastAsia="Calibri" w:hAnsi="Calibri" w:cs="Calibri"/>
          <w:lang w:eastAsia="en-US"/>
        </w:rPr>
        <w:t xml:space="preserve">a v příloze č. 6 zadávací dokumentace </w:t>
      </w:r>
      <w:r>
        <w:rPr>
          <w:rFonts w:ascii="Calibri" w:eastAsia="Calibri" w:hAnsi="Calibri" w:cs="Calibri"/>
          <w:lang w:eastAsia="en-US"/>
        </w:rPr>
        <w:t xml:space="preserve">pole určené pro stanovení </w:t>
      </w:r>
      <w:r w:rsidR="000B4F34">
        <w:rPr>
          <w:rFonts w:ascii="Calibri" w:eastAsia="Calibri" w:hAnsi="Calibri" w:cs="Calibri"/>
          <w:lang w:eastAsia="en-US"/>
        </w:rPr>
        <w:t xml:space="preserve">hodinové sazby technika pro </w:t>
      </w:r>
      <w:r w:rsidR="00856E6A">
        <w:rPr>
          <w:rFonts w:ascii="Calibri" w:eastAsia="Calibri" w:hAnsi="Calibri" w:cs="Calibri"/>
          <w:lang w:eastAsia="en-US"/>
        </w:rPr>
        <w:t>pozáruční a mimozáruční servis</w:t>
      </w:r>
      <w:r>
        <w:rPr>
          <w:rFonts w:ascii="Calibri" w:hAnsi="Calibri" w:cs="Calibri"/>
        </w:rPr>
        <w:t>.</w:t>
      </w:r>
    </w:p>
    <w:p w14:paraId="424CE403" w14:textId="77777777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HSDR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1AD41D7C" w14:textId="28DE9B7D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 </w:t>
      </w:r>
      <w:r w:rsidR="007C4839">
        <w:rPr>
          <w:rFonts w:ascii="Calibri" w:eastAsia="Calibri" w:hAnsi="Calibri" w:cs="Calibri"/>
          <w:lang w:eastAsia="en-US"/>
        </w:rPr>
        <w:t xml:space="preserve">příloze č. 3 Smlouvy </w:t>
      </w:r>
      <w:r>
        <w:rPr>
          <w:rFonts w:ascii="Calibri" w:eastAsia="Calibri" w:hAnsi="Calibri" w:cs="Calibri"/>
          <w:lang w:eastAsia="en-US"/>
        </w:rPr>
        <w:t>pole určené pro stanovení hodinové sazby dalšího rozvoje</w:t>
      </w:r>
      <w:r w:rsidRPr="00BB24B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systému po dobu garanční životnosti.</w:t>
      </w:r>
    </w:p>
    <w:p w14:paraId="699D16C5" w14:textId="77777777" w:rsidR="00442E2B" w:rsidRPr="003E722E" w:rsidRDefault="00442E2B" w:rsidP="00442E2B">
      <w:pPr>
        <w:spacing w:after="120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Zadavatel dále stanovuje:</w:t>
      </w:r>
    </w:p>
    <w:p w14:paraId="4A7F66EC" w14:textId="77777777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sz w:val="24"/>
          <w:szCs w:val="24"/>
        </w:rPr>
      </w:pPr>
      <w:r w:rsidRPr="003E722E">
        <w:rPr>
          <w:rFonts w:cs="Calibri"/>
          <w:sz w:val="24"/>
          <w:szCs w:val="24"/>
        </w:rPr>
        <w:t xml:space="preserve">Celková nabídková cena a jednotkové ceny budou uvedeny v českých korunách (Kč). </w:t>
      </w:r>
    </w:p>
    <w:p w14:paraId="149C4008" w14:textId="77777777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b/>
          <w:sz w:val="24"/>
          <w:szCs w:val="24"/>
        </w:rPr>
      </w:pPr>
      <w:r w:rsidRPr="003E722E">
        <w:rPr>
          <w:rFonts w:cs="Calibri"/>
          <w:b/>
          <w:sz w:val="24"/>
          <w:szCs w:val="24"/>
        </w:rPr>
        <w:t xml:space="preserve">Celkovou nabídkovou cenu uvede dodavatel též v Krycím listu nabídky, který tvoří přílohu č. 2 této zadávací dokumentace, a to v členění bez DPH, výši DPH a s DPH. </w:t>
      </w:r>
    </w:p>
    <w:p w14:paraId="495133A5" w14:textId="29A3E62C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bCs/>
          <w:sz w:val="24"/>
          <w:szCs w:val="24"/>
        </w:rPr>
      </w:pPr>
      <w:r w:rsidRPr="003E722E">
        <w:rPr>
          <w:rFonts w:cs="Calibri"/>
          <w:bCs/>
          <w:sz w:val="24"/>
          <w:szCs w:val="24"/>
        </w:rPr>
        <w:t xml:space="preserve">Celková nabídková cena bude rovněž dodavatelem vyplněna v elektronickém nástroji JOSEPHINE v souladu s přílohou č. </w:t>
      </w:r>
      <w:r w:rsidR="00001C67">
        <w:rPr>
          <w:rFonts w:cs="Calibri"/>
          <w:bCs/>
          <w:sz w:val="24"/>
          <w:szCs w:val="24"/>
        </w:rPr>
        <w:t>9</w:t>
      </w:r>
      <w:r w:rsidRPr="003E722E">
        <w:rPr>
          <w:rFonts w:cs="Calibri"/>
          <w:bCs/>
          <w:sz w:val="24"/>
          <w:szCs w:val="24"/>
        </w:rPr>
        <w:t xml:space="preserve"> zadávací dokumentace. </w:t>
      </w:r>
    </w:p>
    <w:p w14:paraId="4B371862" w14:textId="77777777" w:rsidR="00442E2B" w:rsidRPr="003E722E" w:rsidRDefault="00442E2B" w:rsidP="00442E2B">
      <w:pPr>
        <w:pStyle w:val="Bezmezer"/>
        <w:spacing w:after="120"/>
        <w:jc w:val="both"/>
        <w:rPr>
          <w:rFonts w:cs="Calibri"/>
          <w:b/>
          <w:bCs/>
          <w:sz w:val="24"/>
          <w:szCs w:val="24"/>
        </w:rPr>
      </w:pPr>
      <w:bookmarkStart w:id="26" w:name="_Hlk64471883"/>
      <w:r w:rsidRPr="003E722E">
        <w:rPr>
          <w:rFonts w:cs="Calibri"/>
          <w:b/>
          <w:bCs/>
          <w:sz w:val="24"/>
          <w:szCs w:val="24"/>
        </w:rPr>
        <w:t>!!! Zadavatel upozorňuje, že údaj o Celkové nabídkové ceně, uvedený v Krycím listu nabídky a v elektronickém nástroji JOSEPHINE, musí být stejný, v opačném případě dojde k vyloučení dodavatele ze zadávacího řízení pro nesplnění zadávacích podmínek!!!</w:t>
      </w:r>
      <w:bookmarkEnd w:id="26"/>
    </w:p>
    <w:p w14:paraId="42B138AB" w14:textId="77777777" w:rsidR="00F6208A" w:rsidRDefault="00F6208A" w:rsidP="00F6208A">
      <w:pPr>
        <w:pStyle w:val="Bezmezer"/>
        <w:spacing w:after="120"/>
        <w:jc w:val="both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AD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AC" w14:textId="2D54D035" w:rsidR="00F6208A" w:rsidRPr="002906AF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 xml:space="preserve">Kritérium </w:t>
            </w:r>
            <w:r>
              <w:rPr>
                <w:rFonts w:ascii="Calibri" w:hAnsi="Calibri" w:cs="Calibri"/>
                <w:b/>
              </w:rPr>
              <w:t>„</w:t>
            </w:r>
            <w:r w:rsidR="00C05475" w:rsidRPr="00D12813">
              <w:rPr>
                <w:rFonts w:ascii="Calibri" w:hAnsi="Calibri" w:cs="Calibri"/>
                <w:b/>
              </w:rPr>
              <w:t>Zkušenosti člen</w:t>
            </w:r>
            <w:del w:id="27" w:author="Autor">
              <w:r w:rsidR="00C05475" w:rsidRPr="00D12813" w:rsidDel="002B375A">
                <w:rPr>
                  <w:rFonts w:ascii="Calibri" w:hAnsi="Calibri" w:cs="Calibri"/>
                  <w:b/>
                </w:rPr>
                <w:delText>a</w:delText>
              </w:r>
            </w:del>
            <w:ins w:id="28" w:author="Autor">
              <w:r w:rsidR="002B375A">
                <w:rPr>
                  <w:rFonts w:ascii="Calibri" w:hAnsi="Calibri" w:cs="Calibri"/>
                  <w:b/>
                </w:rPr>
                <w:t>ů</w:t>
              </w:r>
            </w:ins>
            <w:r w:rsidR="00C05475" w:rsidRPr="00D12813">
              <w:rPr>
                <w:rFonts w:ascii="Calibri" w:hAnsi="Calibri" w:cs="Calibri"/>
                <w:b/>
              </w:rPr>
              <w:t xml:space="preserve"> realizačního týmu</w:t>
            </w:r>
            <w:r w:rsidR="00C05475" w:rsidRPr="003E722E">
              <w:rPr>
                <w:rFonts w:ascii="Calibri" w:hAnsi="Calibri" w:cs="Calibri"/>
                <w:b/>
              </w:rPr>
              <w:t>“</w:t>
            </w:r>
          </w:p>
        </w:tc>
      </w:tr>
    </w:tbl>
    <w:p w14:paraId="42B138AE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1D08668E" w14:textId="538A54A4" w:rsidR="00963DA9" w:rsidRPr="00706EE8" w:rsidRDefault="00963DA9" w:rsidP="000F1ACE">
      <w:pPr>
        <w:widowControl w:val="0"/>
        <w:tabs>
          <w:tab w:val="num" w:pos="2552"/>
        </w:tabs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 xml:space="preserve">V rámci tohoto dílčího kritéria bude hodnocena zkušenost </w:t>
      </w:r>
      <w:ins w:id="29" w:author="Autor">
        <w:r w:rsidR="00294D32">
          <w:rPr>
            <w:rFonts w:ascii="Calibri" w:eastAsia="Calibri" w:hAnsi="Calibri" w:cs="Calibri"/>
            <w:color w:val="000000"/>
          </w:rPr>
          <w:t xml:space="preserve">jakéhokoliv </w:t>
        </w:r>
      </w:ins>
      <w:r w:rsidRPr="00706EE8">
        <w:rPr>
          <w:rFonts w:ascii="Calibri" w:hAnsi="Calibri" w:cs="Calibri"/>
        </w:rPr>
        <w:t>člen</w:t>
      </w:r>
      <w:r>
        <w:rPr>
          <w:rFonts w:ascii="Calibri" w:hAnsi="Calibri" w:cs="Calibri"/>
        </w:rPr>
        <w:t>a</w:t>
      </w:r>
      <w:r w:rsidRPr="00706EE8">
        <w:rPr>
          <w:rFonts w:ascii="Calibri" w:hAnsi="Calibri" w:cs="Calibri"/>
        </w:rPr>
        <w:t xml:space="preserve"> realizačního týmu</w:t>
      </w:r>
      <w:ins w:id="30" w:author="Autor">
        <w:r w:rsidR="00294D32">
          <w:rPr>
            <w:rFonts w:ascii="Calibri" w:hAnsi="Calibri" w:cs="Calibri"/>
          </w:rPr>
          <w:t xml:space="preserve"> (tj.</w:t>
        </w:r>
      </w:ins>
      <w:r w:rsidRPr="00706EE8">
        <w:rPr>
          <w:rFonts w:ascii="Calibri" w:hAnsi="Calibri" w:cs="Calibri"/>
        </w:rPr>
        <w:t xml:space="preserve"> </w:t>
      </w:r>
      <w:del w:id="31" w:author="Autor">
        <w:r w:rsidDel="00294D32">
          <w:rPr>
            <w:rFonts w:ascii="Calibri" w:hAnsi="Calibri" w:cs="Calibri"/>
          </w:rPr>
          <w:delText xml:space="preserve">– </w:delText>
        </w:r>
      </w:del>
      <w:r w:rsidRPr="00C369A1">
        <w:rPr>
          <w:rFonts w:ascii="Calibri" w:hAnsi="Calibri" w:cs="Calibri"/>
          <w:b/>
          <w:bCs/>
        </w:rPr>
        <w:t xml:space="preserve">Projektový manažer </w:t>
      </w:r>
      <w:r w:rsidR="00C369A1" w:rsidRPr="00C369A1">
        <w:rPr>
          <w:rFonts w:ascii="Calibri" w:hAnsi="Calibri" w:cs="Calibri"/>
          <w:b/>
          <w:bCs/>
        </w:rPr>
        <w:t>– vedoucí týmu</w:t>
      </w:r>
      <w:ins w:id="32" w:author="Autor">
        <w:r w:rsidR="007D16E8">
          <w:rPr>
            <w:rFonts w:ascii="Calibri" w:hAnsi="Calibri" w:cs="Calibri"/>
            <w:b/>
            <w:bCs/>
          </w:rPr>
          <w:t>, Specialista backoffice nebo Specialista</w:t>
        </w:r>
        <w:r w:rsidR="007A2F8F">
          <w:rPr>
            <w:rFonts w:ascii="Calibri" w:hAnsi="Calibri" w:cs="Calibri"/>
            <w:b/>
            <w:bCs/>
          </w:rPr>
          <w:t xml:space="preserve"> palubních </w:t>
        </w:r>
        <w:r w:rsidR="006B7D90">
          <w:rPr>
            <w:rFonts w:ascii="Calibri" w:hAnsi="Calibri" w:cs="Calibri"/>
            <w:b/>
            <w:bCs/>
          </w:rPr>
          <w:t>systémů</w:t>
        </w:r>
        <w:r w:rsidR="00C0736D">
          <w:rPr>
            <w:rFonts w:ascii="Calibri" w:hAnsi="Calibri" w:cs="Calibri"/>
            <w:b/>
            <w:bCs/>
          </w:rPr>
          <w:t>)</w:t>
        </w:r>
      </w:ins>
      <w:r w:rsidR="00C369A1" w:rsidRPr="00C369A1">
        <w:rPr>
          <w:rFonts w:ascii="Calibri" w:hAnsi="Calibri" w:cs="Calibri"/>
        </w:rPr>
        <w:t xml:space="preserve"> </w:t>
      </w:r>
      <w:r w:rsidRPr="00706EE8">
        <w:rPr>
          <w:rFonts w:ascii="Calibri" w:hAnsi="Calibri" w:cs="Calibri"/>
        </w:rPr>
        <w:t>s realizací</w:t>
      </w:r>
      <w:r w:rsidRPr="00706EE8">
        <w:rPr>
          <w:rFonts w:ascii="Calibri" w:eastAsia="Calibri" w:hAnsi="Calibri" w:cs="Calibri"/>
          <w:color w:val="000000"/>
        </w:rPr>
        <w:t xml:space="preserve"> zakázek </w:t>
      </w:r>
      <w:r w:rsidRPr="00FF05AE">
        <w:rPr>
          <w:rFonts w:ascii="Calibri" w:eastAsia="Calibri" w:hAnsi="Calibri" w:cs="Calibri"/>
          <w:color w:val="000000"/>
          <w:u w:val="single"/>
        </w:rPr>
        <w:t>nad rámec požadované technické kvalifikace</w:t>
      </w:r>
      <w:r w:rsidRPr="00706EE8">
        <w:rPr>
          <w:rFonts w:ascii="Calibri" w:eastAsia="Calibri" w:hAnsi="Calibri" w:cs="Calibri"/>
          <w:color w:val="000000"/>
        </w:rPr>
        <w:t xml:space="preserve"> ve smyslu </w:t>
      </w:r>
      <w:r w:rsidRPr="00963DA9">
        <w:rPr>
          <w:rFonts w:ascii="Calibri" w:eastAsia="Calibri" w:hAnsi="Calibri" w:cs="Calibri"/>
          <w:color w:val="000000"/>
        </w:rPr>
        <w:t xml:space="preserve">čl. 6.14. </w:t>
      </w:r>
      <w:r w:rsidRPr="00963DA9">
        <w:rPr>
          <w:rFonts w:ascii="Calibri" w:eastAsia="Calibri" w:hAnsi="Calibri" w:cs="Calibri"/>
          <w:color w:val="000000"/>
        </w:rPr>
        <w:lastRenderedPageBreak/>
        <w:t>písm. B. zadávací dokumentace.</w:t>
      </w:r>
    </w:p>
    <w:p w14:paraId="66530EC1" w14:textId="344FEDF2" w:rsidR="00963DA9" w:rsidRDefault="00963DA9" w:rsidP="000F1AC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 xml:space="preserve">Hodnoceny budou referenční zakázky </w:t>
      </w:r>
      <w:del w:id="33" w:author="Autor">
        <w:r w:rsidRPr="00706EE8" w:rsidDel="007A0193">
          <w:rPr>
            <w:rFonts w:ascii="Calibri" w:eastAsia="Calibri" w:hAnsi="Calibri" w:cs="Calibri"/>
            <w:color w:val="000000"/>
          </w:rPr>
          <w:delText>shor</w:delText>
        </w:r>
        <w:r w:rsidDel="007A0193">
          <w:rPr>
            <w:rFonts w:ascii="Calibri" w:eastAsia="Calibri" w:hAnsi="Calibri" w:cs="Calibri"/>
            <w:color w:val="000000"/>
          </w:rPr>
          <w:delText>a</w:delText>
        </w:r>
        <w:r w:rsidRPr="00706EE8" w:rsidDel="007A0193">
          <w:rPr>
            <w:rFonts w:ascii="Calibri" w:eastAsia="Calibri" w:hAnsi="Calibri" w:cs="Calibri"/>
            <w:color w:val="000000"/>
          </w:rPr>
          <w:delText xml:space="preserve"> uveden</w:delText>
        </w:r>
        <w:r w:rsidDel="007A0193">
          <w:rPr>
            <w:rFonts w:ascii="Calibri" w:eastAsia="Calibri" w:hAnsi="Calibri" w:cs="Calibri"/>
            <w:color w:val="000000"/>
          </w:rPr>
          <w:delText>ého</w:delText>
        </w:r>
        <w:r w:rsidRPr="00706EE8" w:rsidDel="007A0193">
          <w:rPr>
            <w:rFonts w:ascii="Calibri" w:eastAsia="Calibri" w:hAnsi="Calibri" w:cs="Calibri"/>
            <w:color w:val="000000"/>
          </w:rPr>
          <w:delText xml:space="preserve"> </w:delText>
        </w:r>
      </w:del>
      <w:r w:rsidRPr="00706EE8">
        <w:rPr>
          <w:rFonts w:ascii="Calibri" w:eastAsia="Calibri" w:hAnsi="Calibri" w:cs="Calibri"/>
          <w:color w:val="000000"/>
        </w:rPr>
        <w:t>člen</w:t>
      </w:r>
      <w:ins w:id="34" w:author="Autor">
        <w:r w:rsidR="007A0193">
          <w:rPr>
            <w:rFonts w:ascii="Calibri" w:eastAsia="Calibri" w:hAnsi="Calibri" w:cs="Calibri"/>
            <w:color w:val="000000"/>
          </w:rPr>
          <w:t>ů</w:t>
        </w:r>
      </w:ins>
      <w:del w:id="35" w:author="Autor">
        <w:r w:rsidDel="007A0193">
          <w:rPr>
            <w:rFonts w:ascii="Calibri" w:eastAsia="Calibri" w:hAnsi="Calibri" w:cs="Calibri"/>
            <w:color w:val="000000"/>
          </w:rPr>
          <w:delText>a</w:delText>
        </w:r>
      </w:del>
      <w:r w:rsidRPr="00706EE8">
        <w:rPr>
          <w:rFonts w:ascii="Calibri" w:eastAsia="Calibri" w:hAnsi="Calibri" w:cs="Calibri"/>
          <w:color w:val="000000"/>
        </w:rPr>
        <w:t xml:space="preserve"> realizačního týmu</w:t>
      </w:r>
      <w:r>
        <w:rPr>
          <w:rFonts w:ascii="Calibri" w:eastAsia="Calibri" w:hAnsi="Calibri" w:cs="Calibri"/>
          <w:color w:val="000000"/>
        </w:rPr>
        <w:t xml:space="preserve">, </w:t>
      </w:r>
      <w:r w:rsidRPr="00706EE8">
        <w:rPr>
          <w:rFonts w:ascii="Calibri" w:eastAsia="Calibri" w:hAnsi="Calibri" w:cs="Calibri"/>
          <w:color w:val="000000"/>
        </w:rPr>
        <w:t xml:space="preserve">kterými účastník </w:t>
      </w:r>
      <w:r w:rsidRPr="00706EE8">
        <w:rPr>
          <w:rFonts w:ascii="Calibri" w:eastAsia="Calibri" w:hAnsi="Calibri" w:cs="Calibri"/>
          <w:color w:val="000000"/>
          <w:u w:val="single"/>
        </w:rPr>
        <w:t>neprokazuje</w:t>
      </w:r>
      <w:r w:rsidRPr="00706EE8">
        <w:rPr>
          <w:rFonts w:ascii="Calibri" w:eastAsia="Calibri" w:hAnsi="Calibri" w:cs="Calibri"/>
          <w:color w:val="000000"/>
        </w:rPr>
        <w:t xml:space="preserve"> splnění technické kvalifikace</w:t>
      </w:r>
      <w:r>
        <w:rPr>
          <w:rFonts w:ascii="Calibri" w:eastAsia="Calibri" w:hAnsi="Calibri" w:cs="Calibri"/>
          <w:color w:val="000000"/>
        </w:rPr>
        <w:t xml:space="preserve"> </w:t>
      </w:r>
      <w:ins w:id="36" w:author="Autor">
        <w:r w:rsidR="005B028A">
          <w:rPr>
            <w:rFonts w:ascii="Calibri" w:eastAsia="Calibri" w:hAnsi="Calibri" w:cs="Calibri"/>
            <w:color w:val="000000"/>
          </w:rPr>
          <w:t xml:space="preserve">daného </w:t>
        </w:r>
      </w:ins>
      <w:r>
        <w:rPr>
          <w:rFonts w:ascii="Calibri" w:eastAsia="Calibri" w:hAnsi="Calibri" w:cs="Calibri"/>
          <w:color w:val="000000"/>
        </w:rPr>
        <w:t>člena realizačního týmu,</w:t>
      </w:r>
      <w:r w:rsidRPr="00706EE8">
        <w:rPr>
          <w:rFonts w:ascii="Calibri" w:eastAsia="Calibri" w:hAnsi="Calibri" w:cs="Calibri"/>
          <w:color w:val="000000"/>
        </w:rPr>
        <w:t xml:space="preserve"> splňující </w:t>
      </w:r>
      <w:r>
        <w:rPr>
          <w:rFonts w:ascii="Calibri" w:eastAsia="Calibri" w:hAnsi="Calibri" w:cs="Calibri"/>
          <w:color w:val="000000"/>
        </w:rPr>
        <w:t xml:space="preserve">níže uvedené </w:t>
      </w:r>
      <w:r w:rsidRPr="00706EE8">
        <w:rPr>
          <w:rFonts w:ascii="Calibri" w:eastAsia="Calibri" w:hAnsi="Calibri" w:cs="Calibri"/>
          <w:color w:val="000000"/>
        </w:rPr>
        <w:t>požadavky</w:t>
      </w:r>
      <w:r>
        <w:rPr>
          <w:rFonts w:ascii="Calibri" w:eastAsia="Calibri" w:hAnsi="Calibri" w:cs="Calibri"/>
          <w:color w:val="000000"/>
        </w:rPr>
        <w:t>:</w:t>
      </w:r>
    </w:p>
    <w:p w14:paraId="1B69F2A8" w14:textId="77777777" w:rsidR="00963DA9" w:rsidRPr="00FD081A" w:rsidRDefault="00963DA9" w:rsidP="00835EC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color w:val="000000"/>
        </w:rPr>
      </w:pPr>
      <w:r w:rsidRPr="00FD081A">
        <w:rPr>
          <w:rFonts w:ascii="Calibri" w:eastAsia="Calibri" w:hAnsi="Calibri" w:cs="Calibri"/>
          <w:color w:val="000000"/>
        </w:rPr>
        <w:t xml:space="preserve">předmětem každé referenční zakázky byla implementace, </w:t>
      </w:r>
      <w:r w:rsidRPr="00FD081A">
        <w:rPr>
          <w:rFonts w:ascii="Calibri" w:hAnsi="Calibri" w:cs="Calibri"/>
        </w:rPr>
        <w:t xml:space="preserve">instalace nebo správa </w:t>
      </w:r>
      <w:r w:rsidRPr="00FD081A">
        <w:rPr>
          <w:rFonts w:ascii="Calibri" w:hAnsi="Calibri" w:cs="Calibri"/>
          <w:lang w:eastAsia="ar-SA"/>
        </w:rPr>
        <w:t xml:space="preserve">telematických systémů pro veřejnou dopravu, kdy aplikovaný SW musel mít udělenou certifikaci </w:t>
      </w:r>
      <w:r w:rsidRPr="00FD081A">
        <w:rPr>
          <w:rFonts w:ascii="Calibri" w:hAnsi="Calibri" w:cs="Calibri"/>
        </w:rPr>
        <w:t>IT&amp;PT;</w:t>
      </w:r>
    </w:p>
    <w:p w14:paraId="4A8EEA20" w14:textId="77777777" w:rsidR="00963DA9" w:rsidRDefault="00963DA9" w:rsidP="00835EC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</w:rPr>
        <w:t>každá referenční zakázka musela být poskytnuta v posledních 5 letech</w:t>
      </w:r>
      <w:r w:rsidRPr="00214C19">
        <w:rPr>
          <w:rFonts w:ascii="Calibri" w:eastAsia="Calibri" w:hAnsi="Calibri" w:cs="Calibri"/>
          <w:color w:val="000000"/>
        </w:rPr>
        <w:t xml:space="preserve"> </w:t>
      </w:r>
      <w:r w:rsidRPr="00706EE8">
        <w:rPr>
          <w:rFonts w:ascii="Calibri" w:eastAsia="Calibri" w:hAnsi="Calibri" w:cs="Calibri"/>
          <w:color w:val="000000"/>
        </w:rPr>
        <w:t>před zahájením zadávacího řízení nebo po jeho zahájení, tj. do okamžiku podání nabídky</w:t>
      </w:r>
      <w:r>
        <w:rPr>
          <w:rFonts w:ascii="Calibri" w:eastAsia="Calibri" w:hAnsi="Calibri" w:cs="Calibri"/>
          <w:color w:val="000000"/>
        </w:rPr>
        <w:t>.</w:t>
      </w:r>
    </w:p>
    <w:p w14:paraId="67B8B852" w14:textId="08F96992" w:rsidR="00963DA9" w:rsidRPr="00706EE8" w:rsidRDefault="00963DA9" w:rsidP="000F1ACE">
      <w:pPr>
        <w:pStyle w:val="Default"/>
        <w:spacing w:after="120"/>
        <w:jc w:val="both"/>
        <w:rPr>
          <w:rFonts w:ascii="Calibri" w:eastAsiaTheme="minorHAnsi" w:hAnsi="Calibri" w:cs="Calibri"/>
          <w:sz w:val="23"/>
          <w:szCs w:val="23"/>
          <w:lang w:eastAsia="en-US"/>
        </w:rPr>
      </w:pPr>
      <w:r w:rsidRPr="00706EE8">
        <w:rPr>
          <w:rFonts w:ascii="Calibri" w:hAnsi="Calibri" w:cs="Calibri"/>
          <w:b/>
          <w:bCs/>
          <w:u w:val="single"/>
        </w:rPr>
        <w:t xml:space="preserve">Zadavatel stanovuje, že pro účely hodnocení nabídek je možné předložit maximálně </w:t>
      </w:r>
      <w:r>
        <w:rPr>
          <w:rFonts w:ascii="Calibri" w:hAnsi="Calibri" w:cs="Calibri"/>
          <w:b/>
          <w:bCs/>
          <w:u w:val="single"/>
        </w:rPr>
        <w:t>3</w:t>
      </w:r>
      <w:r w:rsidRPr="00706EE8">
        <w:rPr>
          <w:rFonts w:ascii="Calibri" w:hAnsi="Calibri" w:cs="Calibri"/>
          <w:b/>
          <w:bCs/>
          <w:u w:val="single"/>
        </w:rPr>
        <w:t xml:space="preserve"> referenční zakázk</w:t>
      </w:r>
      <w:r>
        <w:rPr>
          <w:rFonts w:ascii="Calibri" w:hAnsi="Calibri" w:cs="Calibri"/>
          <w:b/>
          <w:bCs/>
          <w:u w:val="single"/>
        </w:rPr>
        <w:t>y</w:t>
      </w:r>
      <w:r w:rsidRPr="00706EE8">
        <w:rPr>
          <w:rFonts w:ascii="Calibri" w:hAnsi="Calibri" w:cs="Calibri"/>
          <w:b/>
          <w:bCs/>
          <w:u w:val="single"/>
        </w:rPr>
        <w:t xml:space="preserve"> </w:t>
      </w:r>
      <w:ins w:id="37" w:author="Autor">
        <w:r w:rsidR="00C838E9">
          <w:rPr>
            <w:rFonts w:ascii="Calibri" w:hAnsi="Calibri" w:cs="Calibri"/>
            <w:b/>
            <w:bCs/>
            <w:u w:val="single"/>
          </w:rPr>
          <w:t>(v souhrnu pro všechny členy realizačního týmu)</w:t>
        </w:r>
        <w:r w:rsidR="00B96A11">
          <w:rPr>
            <w:rFonts w:ascii="Calibri" w:hAnsi="Calibri" w:cs="Calibri"/>
            <w:b/>
            <w:bCs/>
            <w:u w:val="single"/>
          </w:rPr>
          <w:t>.</w:t>
        </w:r>
      </w:ins>
    </w:p>
    <w:p w14:paraId="139CEAD0" w14:textId="039C8C7A" w:rsidR="009F10ED" w:rsidRDefault="009F10ED" w:rsidP="002A7409">
      <w:pPr>
        <w:autoSpaceDE w:val="0"/>
        <w:autoSpaceDN w:val="0"/>
        <w:adjustRightInd w:val="0"/>
        <w:spacing w:after="120"/>
        <w:jc w:val="both"/>
        <w:rPr>
          <w:ins w:id="38" w:author="Autor"/>
          <w:rFonts w:ascii="Calibri" w:eastAsia="Calibri" w:hAnsi="Calibri" w:cs="Calibri"/>
          <w:color w:val="000000"/>
        </w:rPr>
      </w:pPr>
      <w:ins w:id="39" w:author="Autor">
        <w:r>
          <w:rPr>
            <w:rFonts w:ascii="Calibri" w:eastAsia="Calibri" w:hAnsi="Calibri" w:cs="Calibri"/>
            <w:color w:val="000000"/>
          </w:rPr>
          <w:t>Zadavatel dále stanovuje</w:t>
        </w:r>
        <w:r w:rsidR="00CD224B">
          <w:rPr>
            <w:rFonts w:ascii="Calibri" w:eastAsia="Calibri" w:hAnsi="Calibri" w:cs="Calibri"/>
            <w:color w:val="000000"/>
          </w:rPr>
          <w:t xml:space="preserve"> (upozorňuje)</w:t>
        </w:r>
        <w:r>
          <w:rPr>
            <w:rFonts w:ascii="Calibri" w:eastAsia="Calibri" w:hAnsi="Calibri" w:cs="Calibri"/>
            <w:color w:val="000000"/>
          </w:rPr>
          <w:t>, že:</w:t>
        </w:r>
      </w:ins>
    </w:p>
    <w:p w14:paraId="31C171A1" w14:textId="0E951966" w:rsidR="00CC3922" w:rsidRPr="00972C00" w:rsidRDefault="00963DA9" w:rsidP="00972C00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ins w:id="40" w:author="Autor"/>
          <w:rFonts w:ascii="Calibri" w:hAnsi="Calibri" w:cs="Calibri"/>
        </w:rPr>
      </w:pPr>
      <w:del w:id="41" w:author="Autor">
        <w:r w:rsidRPr="00972C00" w:rsidDel="00CD224B">
          <w:rPr>
            <w:rFonts w:ascii="Calibri" w:eastAsia="Calibri" w:hAnsi="Calibri" w:cs="Calibri"/>
            <w:color w:val="000000"/>
          </w:rPr>
          <w:delText>U</w:delText>
        </w:r>
      </w:del>
      <w:ins w:id="42" w:author="Autor">
        <w:r w:rsidR="00CD224B">
          <w:rPr>
            <w:rFonts w:ascii="Calibri" w:eastAsia="Calibri" w:hAnsi="Calibri" w:cs="Calibri"/>
            <w:color w:val="000000"/>
          </w:rPr>
          <w:t>u</w:t>
        </w:r>
      </w:ins>
      <w:r w:rsidRPr="00972C00">
        <w:rPr>
          <w:rFonts w:ascii="Calibri" w:eastAsia="Calibri" w:hAnsi="Calibri" w:cs="Calibri"/>
          <w:color w:val="000000"/>
        </w:rPr>
        <w:t xml:space="preserve">vede-li dodavatel v </w:t>
      </w:r>
      <w:r w:rsidRPr="00972C00">
        <w:rPr>
          <w:rFonts w:ascii="Calibri" w:eastAsia="Calibri" w:hAnsi="Calibri" w:cs="Calibri"/>
          <w:b/>
          <w:bCs/>
          <w:color w:val="000000"/>
        </w:rPr>
        <w:t xml:space="preserve">seznamu členů realizačního týmu (příloha č. </w:t>
      </w:r>
      <w:r w:rsidR="00C87129" w:rsidRPr="00972C00">
        <w:rPr>
          <w:rFonts w:ascii="Calibri" w:eastAsia="Calibri" w:hAnsi="Calibri" w:cs="Calibri"/>
          <w:b/>
          <w:bCs/>
          <w:color w:val="000000"/>
        </w:rPr>
        <w:t xml:space="preserve">5 </w:t>
      </w:r>
      <w:r w:rsidRPr="00972C00">
        <w:rPr>
          <w:rFonts w:ascii="Calibri" w:eastAsia="Calibri" w:hAnsi="Calibri" w:cs="Calibri"/>
          <w:b/>
          <w:bCs/>
          <w:color w:val="000000"/>
        </w:rPr>
        <w:t xml:space="preserve">zadávací dokumentace) </w:t>
      </w:r>
      <w:ins w:id="43" w:author="Autor">
        <w:r w:rsidR="007A4EAD" w:rsidRPr="00972C00">
          <w:rPr>
            <w:rFonts w:ascii="Calibri" w:eastAsia="Calibri" w:hAnsi="Calibri" w:cs="Calibri"/>
            <w:color w:val="000000"/>
          </w:rPr>
          <w:t>ve vztahu k</w:t>
        </w:r>
        <w:r w:rsidR="00CD224B">
          <w:rPr>
            <w:rFonts w:ascii="Calibri" w:eastAsia="Calibri" w:hAnsi="Calibri" w:cs="Calibri"/>
            <w:color w:val="000000"/>
          </w:rPr>
          <w:t xml:space="preserve"> </w:t>
        </w:r>
        <w:r w:rsidR="00CD224B" w:rsidRPr="00CD224B">
          <w:rPr>
            <w:rFonts w:ascii="Calibri" w:eastAsia="Calibri" w:hAnsi="Calibri" w:cs="Calibri"/>
            <w:color w:val="000000"/>
          </w:rPr>
          <w:t>Projektov</w:t>
        </w:r>
        <w:r w:rsidR="00CD224B">
          <w:rPr>
            <w:rFonts w:ascii="Calibri" w:eastAsia="Calibri" w:hAnsi="Calibri" w:cs="Calibri"/>
            <w:color w:val="000000"/>
          </w:rPr>
          <w:t>ému</w:t>
        </w:r>
        <w:r w:rsidR="00CD224B" w:rsidRPr="00CD224B">
          <w:rPr>
            <w:rFonts w:ascii="Calibri" w:eastAsia="Calibri" w:hAnsi="Calibri" w:cs="Calibri"/>
            <w:color w:val="000000"/>
          </w:rPr>
          <w:t xml:space="preserve"> manažer</w:t>
        </w:r>
        <w:r w:rsidR="00CD224B">
          <w:rPr>
            <w:rFonts w:ascii="Calibri" w:eastAsia="Calibri" w:hAnsi="Calibri" w:cs="Calibri"/>
            <w:color w:val="000000"/>
          </w:rPr>
          <w:t>ovi</w:t>
        </w:r>
        <w:r w:rsidR="00CD224B" w:rsidRPr="00CD224B">
          <w:rPr>
            <w:rFonts w:ascii="Calibri" w:eastAsia="Calibri" w:hAnsi="Calibri" w:cs="Calibri"/>
            <w:color w:val="000000"/>
          </w:rPr>
          <w:t xml:space="preserve"> – vedoucí</w:t>
        </w:r>
        <w:r w:rsidR="00CD224B">
          <w:rPr>
            <w:rFonts w:ascii="Calibri" w:eastAsia="Calibri" w:hAnsi="Calibri" w:cs="Calibri"/>
            <w:color w:val="000000"/>
          </w:rPr>
          <w:t xml:space="preserve">mu </w:t>
        </w:r>
        <w:r w:rsidR="00CD224B" w:rsidRPr="00CD224B">
          <w:rPr>
            <w:rFonts w:ascii="Calibri" w:eastAsia="Calibri" w:hAnsi="Calibri" w:cs="Calibri"/>
            <w:color w:val="000000"/>
          </w:rPr>
          <w:t xml:space="preserve">týmu </w:t>
        </w:r>
      </w:ins>
      <w:r w:rsidRPr="00972C00">
        <w:rPr>
          <w:rFonts w:ascii="Calibri" w:eastAsia="Calibri" w:hAnsi="Calibri" w:cs="Calibri"/>
          <w:color w:val="000000"/>
        </w:rPr>
        <w:t xml:space="preserve">významnou službu pro účely hodnocení, kterou prokázal technickou kvalifikaci </w:t>
      </w:r>
      <w:ins w:id="44" w:author="Autor">
        <w:r w:rsidR="00FB1D92" w:rsidRPr="00CD224B">
          <w:rPr>
            <w:rFonts w:ascii="Calibri" w:eastAsia="Calibri" w:hAnsi="Calibri" w:cs="Calibri"/>
            <w:color w:val="000000"/>
          </w:rPr>
          <w:t>Projektov</w:t>
        </w:r>
        <w:r w:rsidR="00FB1D92">
          <w:rPr>
            <w:rFonts w:ascii="Calibri" w:eastAsia="Calibri" w:hAnsi="Calibri" w:cs="Calibri"/>
            <w:color w:val="000000"/>
          </w:rPr>
          <w:t>ého</w:t>
        </w:r>
        <w:r w:rsidR="00FB1D92" w:rsidRPr="00CD224B">
          <w:rPr>
            <w:rFonts w:ascii="Calibri" w:eastAsia="Calibri" w:hAnsi="Calibri" w:cs="Calibri"/>
            <w:color w:val="000000"/>
          </w:rPr>
          <w:t xml:space="preserve"> manažer</w:t>
        </w:r>
        <w:r w:rsidR="00FB1D92">
          <w:rPr>
            <w:rFonts w:ascii="Calibri" w:eastAsia="Calibri" w:hAnsi="Calibri" w:cs="Calibri"/>
            <w:color w:val="000000"/>
          </w:rPr>
          <w:t>a</w:t>
        </w:r>
        <w:r w:rsidR="00FB1D92" w:rsidRPr="00CD224B">
          <w:rPr>
            <w:rFonts w:ascii="Calibri" w:eastAsia="Calibri" w:hAnsi="Calibri" w:cs="Calibri"/>
            <w:color w:val="000000"/>
          </w:rPr>
          <w:t xml:space="preserve"> – vedoucí</w:t>
        </w:r>
        <w:r w:rsidR="00FB1D92">
          <w:rPr>
            <w:rFonts w:ascii="Calibri" w:eastAsia="Calibri" w:hAnsi="Calibri" w:cs="Calibri"/>
            <w:color w:val="000000"/>
          </w:rPr>
          <w:t xml:space="preserve">ho </w:t>
        </w:r>
        <w:r w:rsidR="00FB1D92" w:rsidRPr="00CD224B">
          <w:rPr>
            <w:rFonts w:ascii="Calibri" w:eastAsia="Calibri" w:hAnsi="Calibri" w:cs="Calibri"/>
            <w:color w:val="000000"/>
          </w:rPr>
          <w:t xml:space="preserve">týmu </w:t>
        </w:r>
      </w:ins>
      <w:r w:rsidRPr="00972C00">
        <w:rPr>
          <w:rFonts w:ascii="Calibri" w:eastAsia="Calibri" w:hAnsi="Calibri" w:cs="Calibri"/>
          <w:color w:val="000000"/>
        </w:rPr>
        <w:t>dle čl. 6.14. písm. B. zadávací dokumentace</w:t>
      </w:r>
      <w:ins w:id="45" w:author="Autor">
        <w:r w:rsidR="00005C01">
          <w:rPr>
            <w:rFonts w:ascii="Calibri" w:eastAsia="Calibri" w:hAnsi="Calibri" w:cs="Calibri"/>
            <w:color w:val="000000"/>
          </w:rPr>
          <w:t>,</w:t>
        </w:r>
        <w:r w:rsidR="00005C01" w:rsidRPr="00005C01">
          <w:rPr>
            <w:rFonts w:ascii="Calibri" w:eastAsia="Calibri" w:hAnsi="Calibri" w:cs="Calibri"/>
            <w:color w:val="000000"/>
          </w:rPr>
          <w:t xml:space="preserve"> </w:t>
        </w:r>
        <w:r w:rsidR="00005C01" w:rsidRPr="00DC5F4F">
          <w:rPr>
            <w:rFonts w:ascii="Calibri" w:eastAsia="Calibri" w:hAnsi="Calibri" w:cs="Calibri"/>
            <w:color w:val="000000"/>
          </w:rPr>
          <w:t>nebude zadavatel při hodnocení k takové významné službě přihlížet (</w:t>
        </w:r>
        <w:r w:rsidR="00005C01" w:rsidRPr="00DC5F4F">
          <w:rPr>
            <w:rFonts w:ascii="Calibri" w:hAnsi="Calibri" w:cs="Calibri"/>
            <w:b/>
            <w:bCs/>
          </w:rPr>
          <w:t>bude za takovouto službu bez dalšího uděleno nula (0) bodů)</w:t>
        </w:r>
        <w:r w:rsidR="002A7409">
          <w:rPr>
            <w:rFonts w:ascii="Calibri" w:hAnsi="Calibri" w:cs="Calibri"/>
            <w:b/>
            <w:bCs/>
          </w:rPr>
          <w:t>;</w:t>
        </w:r>
      </w:ins>
      <w:del w:id="46" w:author="Autor">
        <w:r w:rsidRPr="007A0E3B" w:rsidDel="00CC3922">
          <w:rPr>
            <w:rFonts w:ascii="Calibri" w:eastAsia="Calibri" w:hAnsi="Calibri" w:cs="Calibri"/>
            <w:color w:val="000000"/>
            <w:rPrChange w:id="47" w:author="Autor">
              <w:rPr>
                <w:rFonts w:eastAsia="Calibri"/>
              </w:rPr>
            </w:rPrChange>
          </w:rPr>
          <w:delText>,</w:delText>
        </w:r>
      </w:del>
    </w:p>
    <w:p w14:paraId="7BDC4700" w14:textId="77777777" w:rsidR="00EC1BFB" w:rsidRPr="00972C00" w:rsidRDefault="00963DA9" w:rsidP="002A7409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ins w:id="48" w:author="Autor"/>
          <w:rFonts w:ascii="Calibri" w:hAnsi="Calibri" w:cs="Calibri"/>
        </w:rPr>
      </w:pPr>
      <w:del w:id="49" w:author="Autor">
        <w:r w:rsidRPr="00972C00" w:rsidDel="00CC3922">
          <w:rPr>
            <w:rFonts w:ascii="Calibri" w:eastAsia="Calibri" w:hAnsi="Calibri" w:cs="Calibri"/>
            <w:color w:val="000000"/>
          </w:rPr>
          <w:delText xml:space="preserve"> nebo </w:delText>
        </w:r>
      </w:del>
      <w:r w:rsidRPr="00972C00">
        <w:rPr>
          <w:rFonts w:ascii="Calibri" w:eastAsia="Calibri" w:hAnsi="Calibri" w:cs="Calibri"/>
          <w:color w:val="000000"/>
        </w:rPr>
        <w:t xml:space="preserve">nesplní-li některé z </w:t>
      </w:r>
      <w:del w:id="50" w:author="Autor">
        <w:r w:rsidRPr="00972C00" w:rsidDel="000D2426">
          <w:rPr>
            <w:rFonts w:ascii="Calibri" w:eastAsia="Calibri" w:hAnsi="Calibri" w:cs="Calibri"/>
            <w:color w:val="000000"/>
          </w:rPr>
          <w:delText xml:space="preserve">takto </w:delText>
        </w:r>
      </w:del>
      <w:r w:rsidRPr="00972C00">
        <w:rPr>
          <w:rFonts w:ascii="Calibri" w:eastAsia="Calibri" w:hAnsi="Calibri" w:cs="Calibri"/>
          <w:color w:val="000000"/>
        </w:rPr>
        <w:t>dodavatelem uvedených referenčních zakázek požadavky stanovené zadavatelem v této zadávací dokumentaci</w:t>
      </w:r>
      <w:ins w:id="51" w:author="Autor">
        <w:r w:rsidR="000D2426">
          <w:rPr>
            <w:rFonts w:ascii="Calibri" w:eastAsia="Calibri" w:hAnsi="Calibri" w:cs="Calibri"/>
            <w:color w:val="000000"/>
          </w:rPr>
          <w:t xml:space="preserve"> (viz požadavk</w:t>
        </w:r>
        <w:r w:rsidR="00C0240B">
          <w:rPr>
            <w:rFonts w:ascii="Calibri" w:eastAsia="Calibri" w:hAnsi="Calibri" w:cs="Calibri"/>
            <w:color w:val="000000"/>
          </w:rPr>
          <w:t>y</w:t>
        </w:r>
        <w:r w:rsidR="000D2426">
          <w:rPr>
            <w:rFonts w:ascii="Calibri" w:eastAsia="Calibri" w:hAnsi="Calibri" w:cs="Calibri"/>
            <w:color w:val="000000"/>
          </w:rPr>
          <w:t xml:space="preserve"> pod písm. a) a b) výše tohoto článku)</w:t>
        </w:r>
      </w:ins>
      <w:r w:rsidRPr="00972C00">
        <w:rPr>
          <w:rFonts w:ascii="Calibri" w:eastAsia="Calibri" w:hAnsi="Calibri" w:cs="Calibri"/>
          <w:color w:val="000000"/>
        </w:rPr>
        <w:t>, nebude zadavatel při hodnocení k takové významné službě přihlížet (</w:t>
      </w:r>
      <w:r w:rsidRPr="00972C00">
        <w:rPr>
          <w:rFonts w:ascii="Calibri" w:hAnsi="Calibri" w:cs="Calibri"/>
          <w:b/>
          <w:bCs/>
        </w:rPr>
        <w:t>bude za takovouto službu bez dalšího uděleno nula (0) bodů)</w:t>
      </w:r>
      <w:ins w:id="52" w:author="Autor">
        <w:r w:rsidR="00EC1BFB">
          <w:rPr>
            <w:rFonts w:ascii="Calibri" w:hAnsi="Calibri" w:cs="Calibri"/>
            <w:b/>
            <w:bCs/>
          </w:rPr>
          <w:t>;</w:t>
        </w:r>
      </w:ins>
    </w:p>
    <w:p w14:paraId="1BC481A0" w14:textId="5AECC20C" w:rsidR="009D2ED3" w:rsidRPr="00972C00" w:rsidRDefault="001B2A99" w:rsidP="002A7409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ins w:id="53" w:author="Autor"/>
          <w:rFonts w:ascii="Calibri" w:hAnsi="Calibri" w:cs="Calibri"/>
        </w:rPr>
      </w:pPr>
      <w:ins w:id="54" w:author="Autor">
        <w:r>
          <w:rPr>
            <w:rFonts w:ascii="Calibri" w:hAnsi="Calibri" w:cs="Calibri"/>
          </w:rPr>
          <w:t xml:space="preserve">zadavatel akceptuje, aby </w:t>
        </w:r>
        <w:r w:rsidR="008023B4">
          <w:rPr>
            <w:rFonts w:ascii="Calibri" w:hAnsi="Calibri" w:cs="Calibri"/>
          </w:rPr>
          <w:t>dodavatel pro účely hodnocení nabídek doložil ve vztahu k</w:t>
        </w:r>
        <w:r w:rsidR="004A41E1">
          <w:rPr>
            <w:rFonts w:ascii="Calibri" w:hAnsi="Calibri" w:cs="Calibri"/>
          </w:rPr>
          <w:t>e</w:t>
        </w:r>
        <w:r w:rsidR="00477BCD">
          <w:rPr>
            <w:rFonts w:ascii="Calibri" w:hAnsi="Calibri" w:cs="Calibri"/>
          </w:rPr>
          <w:t> </w:t>
        </w:r>
        <w:r w:rsidR="008023B4">
          <w:rPr>
            <w:rFonts w:ascii="Calibri" w:hAnsi="Calibri" w:cs="Calibri"/>
          </w:rPr>
          <w:t>Specialistovi</w:t>
        </w:r>
        <w:r w:rsidR="00477BCD">
          <w:rPr>
            <w:rFonts w:ascii="Calibri" w:hAnsi="Calibri" w:cs="Calibri"/>
          </w:rPr>
          <w:t xml:space="preserve"> backoffice a/nebo Specialistovi</w:t>
        </w:r>
        <w:r w:rsidR="00176BE8">
          <w:rPr>
            <w:rFonts w:ascii="Calibri" w:hAnsi="Calibri" w:cs="Calibri"/>
          </w:rPr>
          <w:t xml:space="preserve"> palubních systémů stejnou referenční zakázku</w:t>
        </w:r>
        <w:r w:rsidR="00EF32B2">
          <w:rPr>
            <w:rFonts w:ascii="Calibri" w:hAnsi="Calibri" w:cs="Calibri"/>
          </w:rPr>
          <w:t xml:space="preserve">, kterou </w:t>
        </w:r>
        <w:r w:rsidR="00EF32B2" w:rsidRPr="00CD224B">
          <w:rPr>
            <w:rFonts w:ascii="Calibri" w:eastAsia="Calibri" w:hAnsi="Calibri" w:cs="Calibri"/>
            <w:color w:val="000000"/>
          </w:rPr>
          <w:t>Projektov</w:t>
        </w:r>
        <w:r w:rsidR="00EF32B2">
          <w:rPr>
            <w:rFonts w:ascii="Calibri" w:eastAsia="Calibri" w:hAnsi="Calibri" w:cs="Calibri"/>
            <w:color w:val="000000"/>
          </w:rPr>
          <w:t>ý</w:t>
        </w:r>
        <w:r w:rsidR="00EF32B2" w:rsidRPr="00CD224B">
          <w:rPr>
            <w:rFonts w:ascii="Calibri" w:eastAsia="Calibri" w:hAnsi="Calibri" w:cs="Calibri"/>
            <w:color w:val="000000"/>
          </w:rPr>
          <w:t xml:space="preserve"> manažer – vedoucí</w:t>
        </w:r>
        <w:r w:rsidR="00EF32B2">
          <w:rPr>
            <w:rFonts w:ascii="Calibri" w:eastAsia="Calibri" w:hAnsi="Calibri" w:cs="Calibri"/>
            <w:color w:val="000000"/>
          </w:rPr>
          <w:t xml:space="preserve"> </w:t>
        </w:r>
        <w:r w:rsidR="00EF32B2" w:rsidRPr="00CD224B">
          <w:rPr>
            <w:rFonts w:ascii="Calibri" w:eastAsia="Calibri" w:hAnsi="Calibri" w:cs="Calibri"/>
            <w:color w:val="000000"/>
          </w:rPr>
          <w:t>týmu</w:t>
        </w:r>
        <w:r w:rsidR="00EF32B2">
          <w:rPr>
            <w:rFonts w:ascii="Calibri" w:eastAsia="Calibri" w:hAnsi="Calibri" w:cs="Calibri"/>
            <w:color w:val="000000"/>
          </w:rPr>
          <w:t xml:space="preserve"> prokazoval technickou kvalifikaci </w:t>
        </w:r>
        <w:r w:rsidR="00EF32B2" w:rsidRPr="00DC5F4F">
          <w:rPr>
            <w:rFonts w:ascii="Calibri" w:eastAsia="Calibri" w:hAnsi="Calibri" w:cs="Calibri"/>
            <w:color w:val="000000"/>
          </w:rPr>
          <w:t>dle čl. 6.14. písm. B. zadávací dokumentace</w:t>
        </w:r>
        <w:r w:rsidR="00EF32B2">
          <w:rPr>
            <w:rFonts w:ascii="Calibri" w:eastAsia="Calibri" w:hAnsi="Calibri" w:cs="Calibri"/>
            <w:color w:val="000000"/>
          </w:rPr>
          <w:t xml:space="preserve">, pokud se na referenční zakázce podílely </w:t>
        </w:r>
        <w:r w:rsidR="009D2ED3">
          <w:rPr>
            <w:rFonts w:ascii="Calibri" w:eastAsia="Calibri" w:hAnsi="Calibri" w:cs="Calibri"/>
            <w:color w:val="000000"/>
          </w:rPr>
          <w:t>všechny uvedené osoby;</w:t>
        </w:r>
      </w:ins>
    </w:p>
    <w:p w14:paraId="2EBE724C" w14:textId="24E0B423" w:rsidR="009D2ED3" w:rsidRPr="00DC5F4F" w:rsidRDefault="009D2ED3" w:rsidP="009D2ED3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ins w:id="55" w:author="Autor"/>
          <w:rFonts w:ascii="Calibri" w:hAnsi="Calibri" w:cs="Calibri"/>
        </w:rPr>
      </w:pPr>
      <w:ins w:id="56" w:author="Autor">
        <w:r>
          <w:rPr>
            <w:rFonts w:ascii="Calibri" w:hAnsi="Calibri" w:cs="Calibri"/>
          </w:rPr>
          <w:t xml:space="preserve">zadavatel akceptuje, aby dodavatel pro účely hodnocení nabídek doložil ve vztahu ke Specialistovi backoffice a/nebo Specialistovi palubních systémů a/nebo </w:t>
        </w:r>
        <w:r w:rsidRPr="00CD224B">
          <w:rPr>
            <w:rFonts w:ascii="Calibri" w:eastAsia="Calibri" w:hAnsi="Calibri" w:cs="Calibri"/>
            <w:color w:val="000000"/>
          </w:rPr>
          <w:t>Projektov</w:t>
        </w:r>
        <w:r>
          <w:rPr>
            <w:rFonts w:ascii="Calibri" w:eastAsia="Calibri" w:hAnsi="Calibri" w:cs="Calibri"/>
            <w:color w:val="000000"/>
          </w:rPr>
          <w:t>ému</w:t>
        </w:r>
        <w:r w:rsidRPr="00CD224B">
          <w:rPr>
            <w:rFonts w:ascii="Calibri" w:eastAsia="Calibri" w:hAnsi="Calibri" w:cs="Calibri"/>
            <w:color w:val="000000"/>
          </w:rPr>
          <w:t xml:space="preserve"> manažer</w:t>
        </w:r>
        <w:r>
          <w:rPr>
            <w:rFonts w:ascii="Calibri" w:eastAsia="Calibri" w:hAnsi="Calibri" w:cs="Calibri"/>
            <w:color w:val="000000"/>
          </w:rPr>
          <w:t>ovi</w:t>
        </w:r>
        <w:r w:rsidRPr="00CD224B">
          <w:rPr>
            <w:rFonts w:ascii="Calibri" w:eastAsia="Calibri" w:hAnsi="Calibri" w:cs="Calibri"/>
            <w:color w:val="000000"/>
          </w:rPr>
          <w:t xml:space="preserve"> – vedoucí</w:t>
        </w:r>
        <w:r>
          <w:rPr>
            <w:rFonts w:ascii="Calibri" w:eastAsia="Calibri" w:hAnsi="Calibri" w:cs="Calibri"/>
            <w:color w:val="000000"/>
          </w:rPr>
          <w:t xml:space="preserve">mu </w:t>
        </w:r>
        <w:r w:rsidRPr="00CD224B">
          <w:rPr>
            <w:rFonts w:ascii="Calibri" w:eastAsia="Calibri" w:hAnsi="Calibri" w:cs="Calibri"/>
            <w:color w:val="000000"/>
          </w:rPr>
          <w:t>týmu</w:t>
        </w:r>
        <w:r>
          <w:rPr>
            <w:rFonts w:ascii="Calibri" w:hAnsi="Calibri" w:cs="Calibri"/>
          </w:rPr>
          <w:t xml:space="preserve"> stejnou referenční zakázku, </w:t>
        </w:r>
        <w:r>
          <w:rPr>
            <w:rFonts w:ascii="Calibri" w:eastAsia="Calibri" w:hAnsi="Calibri" w:cs="Calibri"/>
            <w:color w:val="000000"/>
          </w:rPr>
          <w:t>pokud se na referenční zakázce podílely všechny uvedené osoby.</w:t>
        </w:r>
      </w:ins>
    </w:p>
    <w:p w14:paraId="348414CE" w14:textId="6F1538ED" w:rsidR="00963DA9" w:rsidRPr="00972C00" w:rsidDel="00B96A11" w:rsidRDefault="00963DA9" w:rsidP="00B96A11">
      <w:pPr>
        <w:autoSpaceDE w:val="0"/>
        <w:autoSpaceDN w:val="0"/>
        <w:adjustRightInd w:val="0"/>
        <w:spacing w:after="120"/>
        <w:jc w:val="both"/>
        <w:rPr>
          <w:del w:id="57" w:author="Autor"/>
          <w:rFonts w:ascii="Calibri" w:hAnsi="Calibri" w:cs="Calibri"/>
        </w:rPr>
      </w:pPr>
      <w:del w:id="58" w:author="Autor">
        <w:r w:rsidRPr="00972C00" w:rsidDel="00B96A11">
          <w:rPr>
            <w:rFonts w:ascii="Calibri" w:hAnsi="Calibri" w:cs="Calibri"/>
            <w:b/>
            <w:bCs/>
          </w:rPr>
          <w:delText>.</w:delText>
        </w:r>
      </w:del>
    </w:p>
    <w:p w14:paraId="4A1EF5B5" w14:textId="05B513C9" w:rsidR="00963DA9" w:rsidRPr="00706EE8" w:rsidRDefault="00963DA9" w:rsidP="000F1AC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b/>
          <w:bCs/>
          <w:color w:val="000000"/>
        </w:rPr>
        <w:t xml:space="preserve">Dodavatel uvede do tabulky maximálně </w:t>
      </w:r>
      <w:r>
        <w:rPr>
          <w:rFonts w:ascii="Calibri" w:eastAsia="Calibri" w:hAnsi="Calibri" w:cs="Calibri"/>
          <w:b/>
          <w:bCs/>
          <w:color w:val="000000"/>
        </w:rPr>
        <w:t>3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zkušeností </w:t>
      </w:r>
      <w:ins w:id="59" w:author="Autor">
        <w:r w:rsidR="00B96A11">
          <w:rPr>
            <w:rFonts w:ascii="Calibri" w:eastAsia="Calibri" w:hAnsi="Calibri" w:cs="Calibri"/>
            <w:b/>
            <w:bCs/>
            <w:color w:val="000000"/>
          </w:rPr>
          <w:t>(</w:t>
        </w:r>
        <w:r w:rsidR="00DB4CE1">
          <w:rPr>
            <w:rFonts w:ascii="Calibri" w:hAnsi="Calibri" w:cs="Calibri"/>
            <w:b/>
            <w:bCs/>
            <w:u w:val="single"/>
          </w:rPr>
          <w:t>v souhrnu pro všechny členy realizačního týmu)</w:t>
        </w:r>
        <w:r w:rsidR="00DB4CE1" w:rsidRPr="00706EE8">
          <w:rPr>
            <w:rFonts w:ascii="Calibri" w:eastAsia="Calibri" w:hAnsi="Calibri" w:cs="Calibri"/>
            <w:b/>
            <w:bCs/>
            <w:color w:val="000000"/>
          </w:rPr>
          <w:t xml:space="preserve"> </w:t>
        </w:r>
      </w:ins>
      <w:r w:rsidRPr="00706EE8">
        <w:rPr>
          <w:rFonts w:ascii="Calibri" w:eastAsia="Calibri" w:hAnsi="Calibri" w:cs="Calibri"/>
          <w:b/>
          <w:bCs/>
          <w:color w:val="000000"/>
        </w:rPr>
        <w:t>pro účely hodnocen</w:t>
      </w:r>
      <w:r>
        <w:rPr>
          <w:rFonts w:ascii="Calibri" w:eastAsia="Calibri" w:hAnsi="Calibri" w:cs="Calibri"/>
          <w:b/>
          <w:bCs/>
          <w:color w:val="000000"/>
        </w:rPr>
        <w:t>í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a pouze tyto zkušenosti budou zadavatelem v rámci hodnocení zohledněny. Pokud dodavatel do tabulky doplní další zkušenosti, tak tyto zkušenosti nebudou zadavatelem v rámci hodnocení zohledněny (zadavatel k nim nebude přihlížet); zadavatel rovněž pro účely hodnocení nebude přihlížet k jakýmkoliv jiným referencím uvedeným v jiné části nabídky.  </w:t>
      </w:r>
    </w:p>
    <w:p w14:paraId="20C4F68D" w14:textId="10C80C51" w:rsidR="00963DA9" w:rsidRDefault="00963DA9" w:rsidP="00963DA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 xml:space="preserve">V rámci tohoto kritéria bude nejlépe hodnocena nabídka dodavatele, který předloží nad rámec </w:t>
      </w:r>
      <w:r>
        <w:rPr>
          <w:rFonts w:ascii="Calibri" w:eastAsia="Calibri" w:hAnsi="Calibri" w:cs="Calibri"/>
          <w:color w:val="000000"/>
        </w:rPr>
        <w:t>referenčních zakázek</w:t>
      </w:r>
      <w:r w:rsidRPr="00706EE8">
        <w:rPr>
          <w:rFonts w:ascii="Calibri" w:eastAsia="Calibri" w:hAnsi="Calibri" w:cs="Calibri"/>
          <w:color w:val="000000"/>
        </w:rPr>
        <w:t xml:space="preserve"> požadovaných v rámci technické kvalifikace </w:t>
      </w:r>
      <w:del w:id="60" w:author="Autor">
        <w:r w:rsidDel="00AF24C2">
          <w:rPr>
            <w:rFonts w:ascii="Calibri" w:eastAsia="Calibri" w:hAnsi="Calibri" w:cs="Calibri"/>
            <w:color w:val="000000"/>
          </w:rPr>
          <w:delText>(zkušenost člen</w:delText>
        </w:r>
        <w:r w:rsidDel="00257D53">
          <w:rPr>
            <w:rFonts w:ascii="Calibri" w:eastAsia="Calibri" w:hAnsi="Calibri" w:cs="Calibri"/>
            <w:color w:val="000000"/>
          </w:rPr>
          <w:delText>a</w:delText>
        </w:r>
        <w:r w:rsidDel="00AF24C2">
          <w:rPr>
            <w:rFonts w:ascii="Calibri" w:eastAsia="Calibri" w:hAnsi="Calibri" w:cs="Calibri"/>
            <w:color w:val="000000"/>
          </w:rPr>
          <w:delText xml:space="preserve"> realizačního týmu</w:delText>
        </w:r>
        <w:r w:rsidDel="00257D53">
          <w:rPr>
            <w:rFonts w:ascii="Calibri" w:eastAsia="Calibri" w:hAnsi="Calibri" w:cs="Calibri"/>
            <w:color w:val="000000"/>
          </w:rPr>
          <w:delText xml:space="preserve"> – Projektový manažer</w:delText>
        </w:r>
        <w:r w:rsidR="00F325D5" w:rsidDel="00257D53">
          <w:rPr>
            <w:rFonts w:ascii="Calibri" w:eastAsia="Calibri" w:hAnsi="Calibri" w:cs="Calibri"/>
            <w:color w:val="000000"/>
          </w:rPr>
          <w:delText xml:space="preserve"> – vedoucí týmu</w:delText>
        </w:r>
        <w:r w:rsidDel="00AF24C2">
          <w:rPr>
            <w:rFonts w:ascii="Calibri" w:eastAsia="Calibri" w:hAnsi="Calibri" w:cs="Calibri"/>
            <w:color w:val="000000"/>
          </w:rPr>
          <w:delText xml:space="preserve">) </w:delText>
        </w:r>
      </w:del>
      <w:r w:rsidRPr="00706EE8">
        <w:rPr>
          <w:rFonts w:ascii="Calibri" w:eastAsia="Calibri" w:hAnsi="Calibri" w:cs="Calibri"/>
          <w:color w:val="000000"/>
        </w:rPr>
        <w:t xml:space="preserve">největší počet </w:t>
      </w:r>
      <w:r>
        <w:rPr>
          <w:rFonts w:ascii="Calibri" w:eastAsia="Calibri" w:hAnsi="Calibri" w:cs="Calibri"/>
          <w:color w:val="000000"/>
        </w:rPr>
        <w:t xml:space="preserve">referenčních zakázek </w:t>
      </w:r>
      <w:del w:id="61" w:author="Autor">
        <w:r w:rsidDel="00257D53">
          <w:rPr>
            <w:rFonts w:ascii="Calibri" w:eastAsia="Calibri" w:hAnsi="Calibri" w:cs="Calibri"/>
            <w:color w:val="000000"/>
          </w:rPr>
          <w:lastRenderedPageBreak/>
          <w:delText>Projektového manažera</w:delText>
        </w:r>
        <w:r w:rsidR="00F325D5" w:rsidDel="00257D53">
          <w:rPr>
            <w:rFonts w:ascii="Calibri" w:eastAsia="Calibri" w:hAnsi="Calibri" w:cs="Calibri"/>
            <w:color w:val="000000"/>
          </w:rPr>
          <w:delText xml:space="preserve"> – vedoucího</w:delText>
        </w:r>
      </w:del>
      <w:ins w:id="62" w:author="Autor">
        <w:r w:rsidR="00257D53">
          <w:rPr>
            <w:rFonts w:ascii="Calibri" w:eastAsia="Calibri" w:hAnsi="Calibri" w:cs="Calibri"/>
            <w:color w:val="000000"/>
          </w:rPr>
          <w:t>člen</w:t>
        </w:r>
        <w:r w:rsidR="002B375A">
          <w:rPr>
            <w:rFonts w:ascii="Calibri" w:eastAsia="Calibri" w:hAnsi="Calibri" w:cs="Calibri"/>
            <w:color w:val="000000"/>
          </w:rPr>
          <w:t>ů realizačního</w:t>
        </w:r>
      </w:ins>
      <w:r w:rsidR="00F325D5">
        <w:rPr>
          <w:rFonts w:ascii="Calibri" w:eastAsia="Calibri" w:hAnsi="Calibri" w:cs="Calibri"/>
          <w:color w:val="000000"/>
        </w:rPr>
        <w:t xml:space="preserve"> týmu</w:t>
      </w:r>
      <w:del w:id="63" w:author="Autor">
        <w:r w:rsidDel="00375102">
          <w:rPr>
            <w:rFonts w:ascii="Calibri" w:eastAsia="Calibri" w:hAnsi="Calibri" w:cs="Calibri"/>
            <w:color w:val="000000"/>
          </w:rPr>
          <w:delText xml:space="preserve"> nad rámec kvalifikace</w:delText>
        </w:r>
      </w:del>
      <w:r w:rsidRPr="00706EE8">
        <w:rPr>
          <w:rFonts w:ascii="Calibri" w:eastAsia="Calibri" w:hAnsi="Calibri" w:cs="Calibri"/>
          <w:color w:val="000000"/>
        </w:rPr>
        <w:t xml:space="preserve">. Za každou </w:t>
      </w:r>
      <w:r>
        <w:rPr>
          <w:rFonts w:ascii="Calibri" w:eastAsia="Calibri" w:hAnsi="Calibri" w:cs="Calibri"/>
          <w:color w:val="000000"/>
        </w:rPr>
        <w:t>takovouto referenční zakázku</w:t>
      </w:r>
      <w:r w:rsidRPr="00706EE8">
        <w:rPr>
          <w:rFonts w:ascii="Calibri" w:eastAsia="Calibri" w:hAnsi="Calibri" w:cs="Calibri"/>
          <w:color w:val="000000"/>
        </w:rPr>
        <w:t xml:space="preserve"> bud</w:t>
      </w:r>
      <w:r>
        <w:rPr>
          <w:rFonts w:ascii="Calibri" w:eastAsia="Calibri" w:hAnsi="Calibri" w:cs="Calibri"/>
          <w:color w:val="000000"/>
        </w:rPr>
        <w:t>e</w:t>
      </w:r>
      <w:r w:rsidRPr="00706EE8">
        <w:rPr>
          <w:rFonts w:ascii="Calibri" w:eastAsia="Calibri" w:hAnsi="Calibri" w:cs="Calibri"/>
          <w:color w:val="000000"/>
        </w:rPr>
        <w:t xml:space="preserve"> dodavateli přidělen</w:t>
      </w:r>
      <w:r>
        <w:rPr>
          <w:rFonts w:ascii="Calibri" w:eastAsia="Calibri" w:hAnsi="Calibri" w:cs="Calibri"/>
          <w:color w:val="000000"/>
        </w:rPr>
        <w:t>o</w:t>
      </w:r>
      <w:r w:rsidRPr="00706EE8">
        <w:rPr>
          <w:rFonts w:ascii="Calibri" w:eastAsia="Calibri" w:hAnsi="Calibri" w:cs="Calibri"/>
          <w:color w:val="000000"/>
        </w:rPr>
        <w:t xml:space="preserve"> </w:t>
      </w:r>
      <w:r w:rsidRPr="00F77CAB">
        <w:rPr>
          <w:rFonts w:ascii="Calibri" w:eastAsia="Calibri" w:hAnsi="Calibri" w:cs="Calibri"/>
          <w:b/>
          <w:bCs/>
          <w:color w:val="000000"/>
        </w:rPr>
        <w:t>10 podbodů</w:t>
      </w:r>
      <w:r w:rsidRPr="00706EE8">
        <w:rPr>
          <w:rFonts w:ascii="Calibri" w:eastAsia="Calibri" w:hAnsi="Calibri" w:cs="Calibri"/>
          <w:color w:val="000000"/>
        </w:rPr>
        <w:t xml:space="preserve">. Maximálně zadavatel přidělí dodavateli </w:t>
      </w:r>
      <w:r>
        <w:rPr>
          <w:rFonts w:ascii="Calibri" w:eastAsia="Calibri" w:hAnsi="Calibri" w:cs="Calibri"/>
          <w:b/>
          <w:bCs/>
          <w:color w:val="000000"/>
        </w:rPr>
        <w:t>30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pod</w:t>
      </w:r>
      <w:r w:rsidRPr="00706EE8">
        <w:rPr>
          <w:rFonts w:ascii="Calibri" w:eastAsia="Calibri" w:hAnsi="Calibri" w:cs="Calibri"/>
          <w:b/>
          <w:bCs/>
          <w:color w:val="000000"/>
        </w:rPr>
        <w:t>bodů</w:t>
      </w:r>
      <w:r>
        <w:rPr>
          <w:rFonts w:ascii="Calibri" w:eastAsia="Calibri" w:hAnsi="Calibri" w:cs="Calibri"/>
          <w:color w:val="000000"/>
        </w:rPr>
        <w:t xml:space="preserve"> v rámci tohoto kritéria</w:t>
      </w:r>
      <w:r w:rsidRPr="00706EE8">
        <w:rPr>
          <w:rFonts w:ascii="Calibri" w:eastAsia="Calibri" w:hAnsi="Calibri" w:cs="Calibri"/>
          <w:color w:val="000000"/>
        </w:rPr>
        <w:t>.</w:t>
      </w:r>
    </w:p>
    <w:p w14:paraId="19736A59" w14:textId="77777777" w:rsidR="00963DA9" w:rsidRPr="00706EE8" w:rsidRDefault="00963DA9" w:rsidP="00963DA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B2" w14:textId="77777777" w:rsidTr="00BB1831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B1" w14:textId="2214DE30" w:rsidR="00F6208A" w:rsidRPr="002906AF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 xml:space="preserve">Kritérium </w:t>
            </w:r>
            <w:r>
              <w:rPr>
                <w:rFonts w:ascii="Calibri" w:hAnsi="Calibri" w:cs="Calibri"/>
                <w:b/>
              </w:rPr>
              <w:t>„</w:t>
            </w:r>
            <w:r w:rsidR="00C77249" w:rsidRPr="00C77249">
              <w:rPr>
                <w:rFonts w:ascii="Calibri" w:hAnsi="Calibri" w:cs="Calibri"/>
                <w:b/>
              </w:rPr>
              <w:t>Certifikace SW – IT&amp;PT</w:t>
            </w:r>
            <w:r w:rsidRPr="00DB5FEE">
              <w:rPr>
                <w:rFonts w:ascii="Calibri" w:hAnsi="Calibri" w:cs="Calibri"/>
                <w:b/>
              </w:rPr>
              <w:t>“</w:t>
            </w:r>
          </w:p>
        </w:tc>
      </w:tr>
    </w:tbl>
    <w:p w14:paraId="42B138B3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625F4E02" w14:textId="4D30E9FF" w:rsidR="008466A4" w:rsidRDefault="008466A4" w:rsidP="008466A4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Dodavatel v rámci nabídky doloží</w:t>
      </w:r>
      <w:r>
        <w:rPr>
          <w:rFonts w:ascii="Calibri" w:hAnsi="Calibri" w:cs="Calibri"/>
        </w:rPr>
        <w:t xml:space="preserve"> k</w:t>
      </w:r>
      <w:r w:rsidR="00CE6935">
        <w:rPr>
          <w:rFonts w:ascii="Calibri" w:hAnsi="Calibri" w:cs="Calibri"/>
        </w:rPr>
        <w:t>e každému</w:t>
      </w:r>
      <w:r>
        <w:rPr>
          <w:rFonts w:ascii="Calibri" w:hAnsi="Calibri" w:cs="Calibri"/>
        </w:rPr>
        <w:t> nabízenému SW</w:t>
      </w:r>
      <w:r w:rsidRPr="003E722E">
        <w:rPr>
          <w:rFonts w:ascii="Calibri" w:hAnsi="Calibri" w:cs="Calibri"/>
        </w:rPr>
        <w:t xml:space="preserve"> doklad</w:t>
      </w:r>
      <w:r>
        <w:rPr>
          <w:rFonts w:ascii="Calibri" w:hAnsi="Calibri" w:cs="Calibri"/>
        </w:rPr>
        <w:t>/doklady</w:t>
      </w:r>
      <w:r w:rsidRPr="003E722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získání certifikace IT&amp;PT. Zadavatel udělí podbody dle níže uvedené tabulky: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8466A4" w:rsidRPr="007A2E22" w14:paraId="414BC104" w14:textId="77777777" w:rsidTr="000F1ACE">
        <w:trPr>
          <w:trHeight w:val="3124"/>
        </w:trPr>
        <w:tc>
          <w:tcPr>
            <w:tcW w:w="3022" w:type="dxa"/>
            <w:vAlign w:val="center"/>
          </w:tcPr>
          <w:p w14:paraId="6EF703A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SW</w:t>
            </w:r>
          </w:p>
        </w:tc>
        <w:tc>
          <w:tcPr>
            <w:tcW w:w="3022" w:type="dxa"/>
            <w:vAlign w:val="center"/>
          </w:tcPr>
          <w:p w14:paraId="1553217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Počet udělených podbodů v případě získané certifikace IT&amp;PT pro nabízený SW (certifikát IT&amp;PT)</w:t>
            </w:r>
          </w:p>
        </w:tc>
        <w:tc>
          <w:tcPr>
            <w:tcW w:w="3023" w:type="dxa"/>
            <w:vAlign w:val="center"/>
          </w:tcPr>
          <w:p w14:paraId="31369989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Počet udělených podbodů v případě, že:</w:t>
            </w:r>
          </w:p>
          <w:p w14:paraId="16ACDA10" w14:textId="77777777" w:rsidR="008466A4" w:rsidRPr="007A2E22" w:rsidRDefault="008466A4" w:rsidP="00835EC0">
            <w:pPr>
              <w:pStyle w:val="Odstavecseseznamem"/>
              <w:numPr>
                <w:ilvl w:val="1"/>
                <w:numId w:val="3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after="120"/>
              <w:ind w:left="174" w:hanging="149"/>
              <w:contextualSpacing w:val="0"/>
              <w:jc w:val="both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nabízený SW nedisponuje certifikací IT&amp;PT,</w:t>
            </w:r>
          </w:p>
          <w:p w14:paraId="0036619F" w14:textId="77777777" w:rsidR="008466A4" w:rsidRPr="007A2E22" w:rsidRDefault="008466A4" w:rsidP="00835EC0">
            <w:pPr>
              <w:pStyle w:val="Odstavecseseznamem"/>
              <w:numPr>
                <w:ilvl w:val="1"/>
                <w:numId w:val="3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after="120"/>
              <w:ind w:left="174" w:hanging="149"/>
              <w:contextualSpacing w:val="0"/>
              <w:jc w:val="both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 xml:space="preserve">pokud dodavatel v rámci nabídky nedoloží ve vztahu k nabízenému SW žádný doklad prokazující udělení certifikace IT&amp;PT </w:t>
            </w:r>
          </w:p>
        </w:tc>
      </w:tr>
      <w:tr w:rsidR="008466A4" w:rsidRPr="007A2E22" w14:paraId="610F4DA3" w14:textId="77777777" w:rsidTr="000F1ACE">
        <w:tc>
          <w:tcPr>
            <w:tcW w:w="3022" w:type="dxa"/>
            <w:vAlign w:val="center"/>
          </w:tcPr>
          <w:p w14:paraId="12388F66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Module Inventory</w:t>
            </w:r>
          </w:p>
        </w:tc>
        <w:tc>
          <w:tcPr>
            <w:tcW w:w="3022" w:type="dxa"/>
            <w:vAlign w:val="center"/>
          </w:tcPr>
          <w:p w14:paraId="1EE1EEDC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C95273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406F2B36" w14:textId="77777777" w:rsidTr="000F1ACE">
        <w:tc>
          <w:tcPr>
            <w:tcW w:w="3022" w:type="dxa"/>
            <w:vAlign w:val="center"/>
          </w:tcPr>
          <w:p w14:paraId="2322576F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Time</w:t>
            </w:r>
          </w:p>
        </w:tc>
        <w:tc>
          <w:tcPr>
            <w:tcW w:w="3022" w:type="dxa"/>
            <w:vAlign w:val="center"/>
          </w:tcPr>
          <w:p w14:paraId="77810268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2</w:t>
            </w:r>
          </w:p>
        </w:tc>
        <w:tc>
          <w:tcPr>
            <w:tcW w:w="3023" w:type="dxa"/>
            <w:vAlign w:val="center"/>
          </w:tcPr>
          <w:p w14:paraId="2B463BC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143F57EF" w14:textId="77777777" w:rsidTr="000F1ACE">
        <w:tc>
          <w:tcPr>
            <w:tcW w:w="3022" w:type="dxa"/>
            <w:vAlign w:val="center"/>
          </w:tcPr>
          <w:p w14:paraId="03D9972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GNSS Locattion</w:t>
            </w:r>
          </w:p>
        </w:tc>
        <w:tc>
          <w:tcPr>
            <w:tcW w:w="3022" w:type="dxa"/>
            <w:vAlign w:val="center"/>
          </w:tcPr>
          <w:p w14:paraId="4D877EAA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2</w:t>
            </w:r>
          </w:p>
        </w:tc>
        <w:tc>
          <w:tcPr>
            <w:tcW w:w="3023" w:type="dxa"/>
            <w:vAlign w:val="center"/>
          </w:tcPr>
          <w:p w14:paraId="62132A0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5E504028" w14:textId="77777777" w:rsidTr="000F1ACE">
        <w:tc>
          <w:tcPr>
            <w:tcW w:w="3022" w:type="dxa"/>
            <w:vAlign w:val="center"/>
          </w:tcPr>
          <w:p w14:paraId="5D1D310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FMStoiP</w:t>
            </w:r>
          </w:p>
        </w:tc>
        <w:tc>
          <w:tcPr>
            <w:tcW w:w="3022" w:type="dxa"/>
            <w:vAlign w:val="center"/>
          </w:tcPr>
          <w:p w14:paraId="43EFDFFF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6471016B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72FF987F" w14:textId="77777777" w:rsidTr="000F1ACE">
        <w:tc>
          <w:tcPr>
            <w:tcW w:w="3022" w:type="dxa"/>
            <w:vAlign w:val="center"/>
          </w:tcPr>
          <w:p w14:paraId="47BA3A03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VEHICLEtoIP</w:t>
            </w:r>
          </w:p>
        </w:tc>
        <w:tc>
          <w:tcPr>
            <w:tcW w:w="3022" w:type="dxa"/>
            <w:vAlign w:val="center"/>
          </w:tcPr>
          <w:p w14:paraId="4E506C1E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7</w:t>
            </w:r>
          </w:p>
        </w:tc>
        <w:tc>
          <w:tcPr>
            <w:tcW w:w="3023" w:type="dxa"/>
            <w:vAlign w:val="center"/>
          </w:tcPr>
          <w:p w14:paraId="7E508B5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284A82C4" w14:textId="77777777" w:rsidTr="000F1ACE">
        <w:tc>
          <w:tcPr>
            <w:tcW w:w="3022" w:type="dxa"/>
            <w:vAlign w:val="center"/>
          </w:tcPr>
          <w:p w14:paraId="528A2A02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AVMS</w:t>
            </w:r>
          </w:p>
        </w:tc>
        <w:tc>
          <w:tcPr>
            <w:tcW w:w="3022" w:type="dxa"/>
            <w:vAlign w:val="center"/>
          </w:tcPr>
          <w:p w14:paraId="197A81E5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7</w:t>
            </w:r>
          </w:p>
        </w:tc>
        <w:tc>
          <w:tcPr>
            <w:tcW w:w="3023" w:type="dxa"/>
            <w:vAlign w:val="center"/>
          </w:tcPr>
          <w:p w14:paraId="0BD5E8A4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7E77C29C" w14:textId="77777777" w:rsidTr="000F1ACE">
        <w:tc>
          <w:tcPr>
            <w:tcW w:w="3022" w:type="dxa"/>
            <w:vAlign w:val="center"/>
          </w:tcPr>
          <w:p w14:paraId="4D8772F7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APC</w:t>
            </w:r>
          </w:p>
        </w:tc>
        <w:tc>
          <w:tcPr>
            <w:tcW w:w="3022" w:type="dxa"/>
            <w:vAlign w:val="center"/>
          </w:tcPr>
          <w:p w14:paraId="60525ECC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30B959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5C8A292A" w14:textId="77777777" w:rsidTr="000F1ACE">
        <w:tc>
          <w:tcPr>
            <w:tcW w:w="3022" w:type="dxa"/>
            <w:vAlign w:val="center"/>
          </w:tcPr>
          <w:p w14:paraId="5371D04F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MADT</w:t>
            </w:r>
          </w:p>
        </w:tc>
        <w:tc>
          <w:tcPr>
            <w:tcW w:w="3022" w:type="dxa"/>
            <w:vAlign w:val="center"/>
          </w:tcPr>
          <w:p w14:paraId="5051476E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3</w:t>
            </w:r>
          </w:p>
        </w:tc>
        <w:tc>
          <w:tcPr>
            <w:tcW w:w="3023" w:type="dxa"/>
            <w:vAlign w:val="center"/>
          </w:tcPr>
          <w:p w14:paraId="592E33E8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435983EF" w14:textId="77777777" w:rsidTr="000F1ACE">
        <w:tc>
          <w:tcPr>
            <w:tcW w:w="3022" w:type="dxa"/>
            <w:vAlign w:val="center"/>
          </w:tcPr>
          <w:p w14:paraId="3B5A20F3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MQTT</w:t>
            </w:r>
          </w:p>
        </w:tc>
        <w:tc>
          <w:tcPr>
            <w:tcW w:w="3022" w:type="dxa"/>
            <w:vAlign w:val="center"/>
          </w:tcPr>
          <w:p w14:paraId="0BAEEB50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0861828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</w:tbl>
    <w:p w14:paraId="66F5609D" w14:textId="77777777" w:rsidR="008466A4" w:rsidRPr="007A2E22" w:rsidRDefault="008466A4" w:rsidP="00951CB6">
      <w:pPr>
        <w:spacing w:before="120" w:after="120"/>
        <w:jc w:val="both"/>
        <w:rPr>
          <w:rFonts w:ascii="Calibri" w:hAnsi="Calibri" w:cs="Calibri"/>
        </w:rPr>
      </w:pPr>
      <w:r w:rsidRPr="007A2E22">
        <w:rPr>
          <w:rFonts w:ascii="Calibri" w:hAnsi="Calibri" w:cs="Calibri"/>
        </w:rPr>
        <w:t xml:space="preserve">Zadavatel následně sečte počet udělených podbodů dle shora uvedené tabulky pro účely hodnocení nabídek v daném kritériu. </w:t>
      </w:r>
    </w:p>
    <w:p w14:paraId="6E8843CB" w14:textId="77777777" w:rsidR="008466A4" w:rsidRDefault="008466A4" w:rsidP="008466A4">
      <w:pPr>
        <w:spacing w:after="120"/>
        <w:jc w:val="both"/>
        <w:rPr>
          <w:rFonts w:ascii="Calibri" w:hAnsi="Calibri" w:cs="Calibri"/>
        </w:rPr>
      </w:pPr>
      <w:r w:rsidRPr="007A2E22">
        <w:rPr>
          <w:rFonts w:ascii="Calibri" w:hAnsi="Calibri" w:cs="Calibri"/>
        </w:rPr>
        <w:t xml:space="preserve">Maximální počet podbodů v rámci daného kritéria činí </w:t>
      </w:r>
      <w:r w:rsidRPr="001967F3">
        <w:rPr>
          <w:rFonts w:ascii="Calibri" w:hAnsi="Calibri" w:cs="Calibri"/>
        </w:rPr>
        <w:t>41</w:t>
      </w:r>
      <w:r w:rsidRPr="007A2E22">
        <w:rPr>
          <w:rFonts w:ascii="Calibri" w:hAnsi="Calibri" w:cs="Calibri"/>
        </w:rPr>
        <w:t xml:space="preserve"> podbodů.</w:t>
      </w:r>
    </w:p>
    <w:p w14:paraId="5D1F2B89" w14:textId="350E2AD2" w:rsidR="008034BD" w:rsidRDefault="008034BD" w:rsidP="008034BD">
      <w:pPr>
        <w:pStyle w:val="Bezmezer"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B7" w14:textId="77777777" w:rsidTr="00341D8F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B6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475986">
              <w:rPr>
                <w:rFonts w:asciiTheme="minorHAnsi" w:eastAsia="Calibri" w:hAnsiTheme="minorHAns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</w:rPr>
              <w:t>Předložení dokladů a objasnění n</w:t>
            </w:r>
            <w:r w:rsidRPr="00330CA5">
              <w:rPr>
                <w:rFonts w:ascii="Calibri" w:hAnsi="Calibri" w:cs="Calibri"/>
                <w:b/>
              </w:rPr>
              <w:t>ebo doplnění údajů, dokladů, vzorků nebo modelů</w:t>
            </w:r>
          </w:p>
        </w:tc>
      </w:tr>
    </w:tbl>
    <w:p w14:paraId="42B138B8" w14:textId="77777777" w:rsidR="00F6208A" w:rsidRPr="0013150D" w:rsidRDefault="00F6208A" w:rsidP="00F6208A">
      <w:pPr>
        <w:spacing w:line="20" w:lineRule="atLeast"/>
        <w:jc w:val="both"/>
        <w:rPr>
          <w:rFonts w:ascii="Calibri" w:hAnsi="Calibri" w:cs="Calibri"/>
        </w:rPr>
      </w:pPr>
    </w:p>
    <w:p w14:paraId="2CFD0156" w14:textId="77777777" w:rsidR="00BB7DA6" w:rsidRPr="00652F8D" w:rsidRDefault="00BB7DA6" w:rsidP="00BB7DA6">
      <w:pPr>
        <w:spacing w:after="120"/>
        <w:jc w:val="both"/>
        <w:rPr>
          <w:rFonts w:ascii="Calibri" w:hAnsi="Calibri" w:cs="Calibri"/>
          <w:u w:val="single"/>
          <w:lang w:eastAsia="ar-SA"/>
        </w:rPr>
      </w:pPr>
      <w:r w:rsidRPr="00652F8D">
        <w:rPr>
          <w:rFonts w:ascii="Calibri" w:hAnsi="Calibri" w:cs="Calibri"/>
          <w:u w:val="single"/>
          <w:lang w:eastAsia="ar-SA"/>
        </w:rPr>
        <w:t>Předložení dokladů</w:t>
      </w:r>
    </w:p>
    <w:p w14:paraId="0128FCDD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t xml:space="preserve">Pokud zákon nebo zadavatel vyžaduje předložení dokladu, předkládá dodavatel kopie dokladu, nestanoví-li zákon jinak. Zadavatel může postupem podle ustanovení § 46 odst. 1 zákona požadovat předložení originálu nebo </w:t>
      </w:r>
      <w:r>
        <w:rPr>
          <w:rFonts w:ascii="Calibri" w:hAnsi="Calibri" w:cs="Calibri"/>
          <w:lang w:eastAsia="ar-SA"/>
        </w:rPr>
        <w:t xml:space="preserve">úředně </w:t>
      </w:r>
      <w:r w:rsidRPr="00330CA5">
        <w:rPr>
          <w:rFonts w:ascii="Calibri" w:hAnsi="Calibri" w:cs="Calibri"/>
          <w:lang w:eastAsia="ar-SA"/>
        </w:rPr>
        <w:t>ověřené kopie dokladu.</w:t>
      </w:r>
    </w:p>
    <w:p w14:paraId="1C795BBE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lastRenderedPageBreak/>
        <w:t>Pokud zadavatel vyžaduje předložení dokladu a dodavatel není z důvodů, které mu nelze přičítat, schopen předložit požadovaný doklad, je oprávněn předložit jiný rovnocenný doklad.</w:t>
      </w:r>
    </w:p>
    <w:p w14:paraId="76C13700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t>Pokud zákon nebo zadavatel vyžaduje předložení dokladu podle právního řádu České republiky, může dodavatel předložit obdobný doklad podle právního řádu státu, v</w:t>
      </w:r>
      <w:r>
        <w:rPr>
          <w:rFonts w:ascii="Calibri" w:hAnsi="Calibri" w:cs="Calibri"/>
          <w:lang w:eastAsia="ar-SA"/>
        </w:rPr>
        <w:t>e kterém se tento doklad vydává.</w:t>
      </w:r>
      <w:r w:rsidRPr="00330CA5">
        <w:rPr>
          <w:rFonts w:ascii="Calibri" w:hAnsi="Calibri" w:cs="Calibri"/>
          <w:lang w:eastAsia="ar-SA"/>
        </w:rPr>
        <w:t xml:space="preserve"> </w:t>
      </w:r>
      <w:r w:rsidRPr="0079025A">
        <w:rPr>
          <w:rFonts w:ascii="Calibri" w:hAnsi="Calibri" w:cs="Calibri"/>
          <w:lang w:eastAsia="ar-SA"/>
        </w:rPr>
        <w:t xml:space="preserve">Doklad, který je vyhotoven v jiném jazyce, než který zadavatel určil pro podání nabídky, se předkládá s překladem do </w:t>
      </w:r>
      <w:r>
        <w:rPr>
          <w:rFonts w:ascii="Calibri" w:hAnsi="Calibri" w:cs="Calibri"/>
          <w:lang w:eastAsia="ar-SA"/>
        </w:rPr>
        <w:t>českého nebo slovenského jazyka</w:t>
      </w:r>
      <w:r w:rsidRPr="00330CA5">
        <w:rPr>
          <w:rFonts w:ascii="Calibri" w:hAnsi="Calibri" w:cs="Calibri"/>
          <w:lang w:eastAsia="ar-SA"/>
        </w:rPr>
        <w:t>. Má-li zadavatel pochybnosti o správnosti překladu, může si vyžádat předložení úředně ověřeného překladu dokladu tlumočníkem zapsaným do seznamu znalců a</w:t>
      </w:r>
      <w:r>
        <w:rPr>
          <w:rFonts w:ascii="Calibri" w:hAnsi="Calibri" w:cs="Calibri"/>
          <w:lang w:eastAsia="ar-SA"/>
        </w:rPr>
        <w:t> </w:t>
      </w:r>
      <w:r w:rsidRPr="00330CA5">
        <w:rPr>
          <w:rFonts w:ascii="Calibri" w:hAnsi="Calibri" w:cs="Calibri"/>
          <w:lang w:eastAsia="ar-SA"/>
        </w:rPr>
        <w:t>tlumočníků. Doklad v</w:t>
      </w:r>
      <w:r>
        <w:rPr>
          <w:rFonts w:ascii="Calibri" w:hAnsi="Calibri" w:cs="Calibri"/>
          <w:lang w:eastAsia="ar-SA"/>
        </w:rPr>
        <w:t xml:space="preserve"> českém nebo</w:t>
      </w:r>
      <w:r w:rsidRPr="00330CA5">
        <w:rPr>
          <w:rFonts w:ascii="Calibri" w:hAnsi="Calibri" w:cs="Calibri"/>
          <w:lang w:eastAsia="ar-SA"/>
        </w:rPr>
        <w:t xml:space="preserve"> slovenském jazyce a doklad o vzdělání v latinském jazyce se předkládají bez překladu. Pokud se podle příslušného právního řádu požadovaný doklad nevydává, může být nahrazen </w:t>
      </w:r>
      <w:r>
        <w:rPr>
          <w:rFonts w:ascii="Calibri" w:hAnsi="Calibri" w:cs="Calibri"/>
          <w:lang w:eastAsia="ar-SA"/>
        </w:rPr>
        <w:t xml:space="preserve">písemným </w:t>
      </w:r>
      <w:r w:rsidRPr="00330CA5">
        <w:rPr>
          <w:rFonts w:ascii="Calibri" w:hAnsi="Calibri" w:cs="Calibri"/>
          <w:lang w:eastAsia="ar-SA"/>
        </w:rPr>
        <w:t>čestným prohlášením.</w:t>
      </w:r>
    </w:p>
    <w:p w14:paraId="6D68026E" w14:textId="77777777" w:rsidR="00BB7DA6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D22463">
        <w:rPr>
          <w:rFonts w:ascii="Calibri" w:hAnsi="Calibri" w:cs="Calibri"/>
          <w:lang w:eastAsia="ar-SA"/>
        </w:rPr>
        <w:t>Povinnost předložit doklad může dodavatel splnit odkazem na odpovídající informace vedené v informačním systému veřejné správy nebo v obdobném systému vedeném v jiném členském státu</w:t>
      </w:r>
      <w:r>
        <w:rPr>
          <w:rFonts w:ascii="Calibri" w:hAnsi="Calibri" w:cs="Calibri"/>
          <w:lang w:eastAsia="ar-SA"/>
        </w:rPr>
        <w:t xml:space="preserve"> </w:t>
      </w:r>
      <w:r w:rsidRPr="00FD68C1">
        <w:rPr>
          <w:rFonts w:ascii="Calibri" w:hAnsi="Calibri" w:cs="Calibri"/>
          <w:lang w:eastAsia="ar-SA"/>
        </w:rPr>
        <w:t>Evropské unie, Evropského hospodářského prostoru nebo Švýcarské konfederaci</w:t>
      </w:r>
      <w:r w:rsidRPr="00D22463">
        <w:rPr>
          <w:rFonts w:ascii="Calibri" w:hAnsi="Calibri" w:cs="Calibri"/>
          <w:lang w:eastAsia="ar-SA"/>
        </w:rPr>
        <w:t>, který umožňuje neomezený dálkový přístup. Takový odkaz musí obsahovat internetovou adresu a údaje pro přihlášení a vyhledání požadované informace, jsou-li takové údaje nezbytné.</w:t>
      </w:r>
    </w:p>
    <w:p w14:paraId="4A322F1F" w14:textId="77777777" w:rsidR="00BB7DA6" w:rsidRPr="00652F8D" w:rsidRDefault="00BB7DA6" w:rsidP="00BB7DA6">
      <w:pPr>
        <w:spacing w:after="120"/>
        <w:jc w:val="both"/>
        <w:rPr>
          <w:rFonts w:ascii="Calibri" w:hAnsi="Calibri" w:cs="Calibri"/>
          <w:u w:val="single"/>
          <w:lang w:eastAsia="ar-SA"/>
        </w:rPr>
      </w:pPr>
      <w:r>
        <w:rPr>
          <w:rFonts w:ascii="Calibri" w:hAnsi="Calibri" w:cs="Calibri"/>
          <w:u w:val="single"/>
          <w:lang w:eastAsia="ar-SA"/>
        </w:rPr>
        <w:t>Objasnění nebo doplnění údajů, dokladů, vzorků nebo modelů</w:t>
      </w:r>
    </w:p>
    <w:p w14:paraId="0246872A" w14:textId="77777777" w:rsidR="00BB7DA6" w:rsidRPr="00652F8D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652F8D">
        <w:rPr>
          <w:rFonts w:ascii="Calibri" w:hAnsi="Calibri" w:cs="Calibri"/>
          <w:sz w:val="24"/>
          <w:szCs w:val="24"/>
        </w:rPr>
        <w:t>Zadavatel může pro účely zajištění řádného průběhu zadávacího řízení požadovat, aby účastník zadávacího řízení v přiměřené lhůtě objasnil předložené údaje, doklady, vzorky nebo modely nebo doplnil další nebo chybějící údaje, doklady, vzorky nebo modely. Zadavatel může tuto žádost učinit opakovaně a může rovněž stanovenou lhůtu prodloužit nebo prominout její zmeškání.</w:t>
      </w:r>
    </w:p>
    <w:p w14:paraId="208542E2" w14:textId="76BD28BE" w:rsidR="004A1334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652F8D">
        <w:rPr>
          <w:rFonts w:ascii="Calibri" w:hAnsi="Calibri" w:cs="Calibri"/>
          <w:sz w:val="24"/>
          <w:szCs w:val="24"/>
        </w:rPr>
        <w:t>Po uplynutí lhůty pro podání nabídek nemůže být nabídka měněna, nestanoví-li zákon jinak</w:t>
      </w:r>
      <w:r>
        <w:rPr>
          <w:rFonts w:ascii="Calibri" w:hAnsi="Calibri" w:cs="Calibri"/>
          <w:sz w:val="24"/>
          <w:szCs w:val="24"/>
        </w:rPr>
        <w:t>. N</w:t>
      </w:r>
      <w:r w:rsidRPr="00652F8D">
        <w:rPr>
          <w:rFonts w:ascii="Calibri" w:hAnsi="Calibri" w:cs="Calibri"/>
          <w:sz w:val="24"/>
          <w:szCs w:val="24"/>
        </w:rPr>
        <w:t xml:space="preserve">abídka však může být doplněna na základě žádosti podle </w:t>
      </w:r>
      <w:r>
        <w:rPr>
          <w:rFonts w:ascii="Calibri" w:hAnsi="Calibri" w:cs="Calibri"/>
          <w:sz w:val="24"/>
          <w:szCs w:val="24"/>
        </w:rPr>
        <w:t>ustanovení § 46 odst. 1 zákona</w:t>
      </w:r>
      <w:r w:rsidRPr="00652F8D">
        <w:rPr>
          <w:rFonts w:ascii="Calibri" w:hAnsi="Calibri" w:cs="Calibri"/>
          <w:sz w:val="24"/>
          <w:szCs w:val="24"/>
        </w:rPr>
        <w:t xml:space="preserve"> o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 xml:space="preserve">údaje, doklady, vzorky nebo modely, které nebudou hodnoceny podle kritérií hodnocení. 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>V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>takovém případě se doplnění údajů týkajících se prokázání splnění podmínek účasti za změnu nabídky nepovažují, přičemž skutečnosti rozhodné pro posouzení splnění podmínek účasti mohou nastat i po uplynutí lhůty pro podání nabídek.</w:t>
      </w:r>
    </w:p>
    <w:p w14:paraId="7BCA38D6" w14:textId="77777777" w:rsidR="003C3A68" w:rsidRPr="00652F8D" w:rsidRDefault="003C3A68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C5" w14:textId="77777777" w:rsidTr="00A8491F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C4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Požadavky a podmínky pro zpracování nabídky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42B138C6" w14:textId="77777777" w:rsidR="00F6208A" w:rsidRPr="0013150D" w:rsidRDefault="00F6208A" w:rsidP="00F6208A">
      <w:pPr>
        <w:spacing w:line="20" w:lineRule="atLeast"/>
        <w:jc w:val="both"/>
        <w:rPr>
          <w:rFonts w:ascii="Calibri" w:hAnsi="Calibri" w:cs="Calibri"/>
        </w:rPr>
      </w:pPr>
    </w:p>
    <w:bookmarkEnd w:id="23"/>
    <w:p w14:paraId="42B138C7" w14:textId="4302EB52" w:rsidR="00F6208A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Nabídku</w:t>
      </w:r>
      <w:r>
        <w:rPr>
          <w:rFonts w:ascii="Calibri" w:hAnsi="Calibri" w:cs="Calibri"/>
          <w:sz w:val="24"/>
          <w:szCs w:val="24"/>
        </w:rPr>
        <w:t xml:space="preserve"> </w:t>
      </w:r>
      <w:r w:rsidRPr="0013150D">
        <w:rPr>
          <w:rFonts w:ascii="Calibri" w:hAnsi="Calibri" w:cs="Calibri"/>
          <w:sz w:val="24"/>
          <w:szCs w:val="24"/>
        </w:rPr>
        <w:t>je dodavatel povinen podat</w:t>
      </w:r>
      <w:r>
        <w:rPr>
          <w:rFonts w:ascii="Calibri" w:hAnsi="Calibri" w:cs="Calibri"/>
          <w:sz w:val="24"/>
          <w:szCs w:val="24"/>
        </w:rPr>
        <w:t xml:space="preserve"> </w:t>
      </w:r>
      <w:r w:rsidRPr="00B06393">
        <w:rPr>
          <w:rFonts w:ascii="Calibri" w:hAnsi="Calibri" w:cs="Calibri"/>
          <w:sz w:val="24"/>
          <w:szCs w:val="24"/>
        </w:rPr>
        <w:t>elektronickými prostředky prostřednictvím</w:t>
      </w:r>
      <w:r>
        <w:rPr>
          <w:rFonts w:ascii="Calibri" w:hAnsi="Calibri" w:cs="Calibri"/>
          <w:sz w:val="24"/>
          <w:szCs w:val="24"/>
        </w:rPr>
        <w:t xml:space="preserve"> </w:t>
      </w:r>
      <w:r w:rsidRPr="00B06393">
        <w:rPr>
          <w:rFonts w:ascii="Calibri" w:hAnsi="Calibri" w:cs="Calibri"/>
          <w:sz w:val="24"/>
          <w:szCs w:val="24"/>
        </w:rPr>
        <w:t xml:space="preserve">elektronického nástroje </w:t>
      </w:r>
      <w:r w:rsidRPr="00B929B1">
        <w:rPr>
          <w:rFonts w:ascii="Calibri" w:hAnsi="Calibri" w:cs="Calibri"/>
          <w:sz w:val="24"/>
          <w:szCs w:val="24"/>
        </w:rPr>
        <w:t xml:space="preserve">JOSEPHINE v souladu s přílohou č. </w:t>
      </w:r>
      <w:r w:rsidR="00A356C9">
        <w:rPr>
          <w:rFonts w:ascii="Calibri" w:hAnsi="Calibri" w:cs="Calibri"/>
          <w:sz w:val="24"/>
          <w:szCs w:val="24"/>
        </w:rPr>
        <w:t>9</w:t>
      </w:r>
      <w:r w:rsidRPr="00B929B1">
        <w:rPr>
          <w:rFonts w:ascii="Calibri" w:hAnsi="Calibri" w:cs="Calibri"/>
          <w:sz w:val="24"/>
          <w:szCs w:val="24"/>
        </w:rPr>
        <w:t xml:space="preserve"> zadávací dokumentace.</w:t>
      </w:r>
      <w:r w:rsidRPr="0004785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Nabídka</w:t>
      </w:r>
      <w:r w:rsidRPr="001B5AB6">
        <w:rPr>
          <w:rFonts w:ascii="Calibri" w:hAnsi="Calibri" w:cs="Calibri"/>
          <w:sz w:val="24"/>
          <w:szCs w:val="24"/>
        </w:rPr>
        <w:t xml:space="preserve"> musí být podána nejpozději do konce lhůty pro podání </w:t>
      </w:r>
      <w:r>
        <w:rPr>
          <w:rFonts w:ascii="Calibri" w:hAnsi="Calibri" w:cs="Calibri"/>
          <w:sz w:val="24"/>
          <w:szCs w:val="24"/>
        </w:rPr>
        <w:t>nabídek stanovené v této zadávací dokumentaci.</w:t>
      </w:r>
    </w:p>
    <w:p w14:paraId="42B138C8" w14:textId="77777777" w:rsidR="00F6208A" w:rsidRPr="003229C9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3229C9">
        <w:rPr>
          <w:rFonts w:asciiTheme="minorHAnsi" w:hAnsiTheme="minorHAnsi" w:cstheme="minorHAnsi"/>
          <w:sz w:val="24"/>
          <w:szCs w:val="24"/>
        </w:rPr>
        <w:t>Podáním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229C9">
        <w:rPr>
          <w:rFonts w:asciiTheme="minorHAnsi" w:hAnsiTheme="minorHAnsi" w:cstheme="minorHAnsi"/>
          <w:sz w:val="24"/>
          <w:szCs w:val="24"/>
        </w:rPr>
        <w:t>nabídky se rozumí vyplnění elektronického formuláře v systému JOSEPHINE a přiložení požadovaných písemných dokumentů účastníka zadávacího řízení formou příloh.</w:t>
      </w:r>
    </w:p>
    <w:p w14:paraId="42B138C9" w14:textId="77777777" w:rsidR="00F6208A" w:rsidRPr="00EE73B0" w:rsidRDefault="00F6208A" w:rsidP="00F6208A">
      <w:pPr>
        <w:pStyle w:val="Zkladntext"/>
        <w:spacing w:after="120"/>
        <w:rPr>
          <w:rFonts w:ascii="Calibri" w:hAnsi="Calibri" w:cs="Calibri"/>
          <w:b/>
          <w:sz w:val="24"/>
          <w:szCs w:val="24"/>
        </w:rPr>
      </w:pPr>
      <w:r w:rsidRPr="00EE73B0">
        <w:rPr>
          <w:rFonts w:ascii="Calibri" w:hAnsi="Calibri" w:cs="Calibri"/>
          <w:b/>
          <w:sz w:val="24"/>
          <w:szCs w:val="24"/>
        </w:rPr>
        <w:t xml:space="preserve">Zadavatel nepřipouští podání nabídky v listinné podobě ani v jiné elektronické formě mimo elektronický nástroj </w:t>
      </w:r>
      <w:r w:rsidRPr="00B929B1">
        <w:rPr>
          <w:rFonts w:ascii="Calibri" w:hAnsi="Calibri" w:cs="Calibri"/>
          <w:b/>
          <w:sz w:val="24"/>
          <w:szCs w:val="24"/>
        </w:rPr>
        <w:t>JOSEPHINE.</w:t>
      </w:r>
    </w:p>
    <w:p w14:paraId="42B138CA" w14:textId="51E30556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04785B">
        <w:rPr>
          <w:rFonts w:ascii="Calibri" w:hAnsi="Calibri" w:cs="Calibri"/>
          <w:sz w:val="24"/>
          <w:szCs w:val="24"/>
          <w:u w:val="single"/>
        </w:rPr>
        <w:t>Účastník zadávacího řízení, resp. kontaktní osoba pro podání nabídky, musí být pro</w:t>
      </w:r>
      <w:r w:rsidRPr="00F30136">
        <w:rPr>
          <w:rFonts w:ascii="Calibri" w:hAnsi="Calibri" w:cs="Calibri"/>
          <w:sz w:val="24"/>
          <w:szCs w:val="24"/>
          <w:u w:val="single"/>
        </w:rPr>
        <w:t xml:space="preserve"> elektronické podání nabídky držitelem kvalifikovaného certifikátu a podání za dodavatele podepisovat podpisem založeným na kvalifikovaném certifikátu</w:t>
      </w:r>
      <w:r w:rsidRPr="00B262B7">
        <w:rPr>
          <w:rFonts w:ascii="Calibri" w:hAnsi="Calibri" w:cs="Calibri"/>
          <w:sz w:val="24"/>
          <w:szCs w:val="24"/>
          <w:u w:val="single"/>
        </w:rPr>
        <w:t xml:space="preserve">. Blíže viz příloha č. </w:t>
      </w:r>
      <w:r w:rsidR="00711A03">
        <w:rPr>
          <w:rFonts w:ascii="Calibri" w:hAnsi="Calibri" w:cs="Calibri"/>
          <w:sz w:val="24"/>
          <w:szCs w:val="24"/>
          <w:u w:val="single"/>
        </w:rPr>
        <w:t>8</w:t>
      </w:r>
      <w:r w:rsidRPr="00B262B7">
        <w:rPr>
          <w:rFonts w:ascii="Calibri" w:hAnsi="Calibri" w:cs="Calibri"/>
          <w:sz w:val="24"/>
          <w:szCs w:val="24"/>
          <w:u w:val="single"/>
        </w:rPr>
        <w:t xml:space="preserve"> zadávací </w:t>
      </w:r>
      <w:r w:rsidRPr="00B262B7">
        <w:rPr>
          <w:rFonts w:ascii="Calibri" w:hAnsi="Calibri" w:cs="Calibri"/>
          <w:sz w:val="24"/>
          <w:szCs w:val="24"/>
          <w:u w:val="single"/>
        </w:rPr>
        <w:lastRenderedPageBreak/>
        <w:t>dokumentace.</w:t>
      </w:r>
    </w:p>
    <w:p w14:paraId="42B138CB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 xml:space="preserve">Nabídka musí být zpracována v českém jazyce, není-li v zadávací dokumentaci stanoveno jinak. Veškeré doklady či prohlášení, u nichž je vyžadován podpis dodavatele, musejí být podepsány statutárním orgánem dodavatele. V případě podpisu jinou osobou musí být originál nebo úředně ověřená kopie jejího zmocnění doloženo v nabídce. </w:t>
      </w:r>
    </w:p>
    <w:p w14:paraId="42B138CC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bookmarkStart w:id="64" w:name="_Toc243726268"/>
      <w:r w:rsidRPr="0013150D">
        <w:rPr>
          <w:rFonts w:ascii="Calibri" w:hAnsi="Calibri" w:cs="Calibri"/>
          <w:sz w:val="24"/>
          <w:szCs w:val="24"/>
        </w:rPr>
        <w:t>Nabídku je možné podat pouze k celému rozsahu</w:t>
      </w:r>
      <w:r>
        <w:rPr>
          <w:rFonts w:ascii="Calibri" w:hAnsi="Calibri" w:cs="Calibri"/>
          <w:sz w:val="24"/>
          <w:szCs w:val="24"/>
        </w:rPr>
        <w:t xml:space="preserve"> sektorové </w:t>
      </w:r>
      <w:r w:rsidRPr="0013150D">
        <w:rPr>
          <w:rFonts w:ascii="Calibri" w:hAnsi="Calibri" w:cs="Calibri"/>
          <w:sz w:val="24"/>
          <w:szCs w:val="24"/>
        </w:rPr>
        <w:t xml:space="preserve">veřejné zakázky. </w:t>
      </w:r>
    </w:p>
    <w:bookmarkEnd w:id="64"/>
    <w:p w14:paraId="42B138CD" w14:textId="77777777" w:rsidR="00F6208A" w:rsidRPr="0013150D" w:rsidRDefault="00F6208A" w:rsidP="00B9728C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pro přehlednost doporučuje níže uvedené řazení nabídky a dokladů k prokázání splnění kvalifikace dodavatele:</w:t>
      </w:r>
    </w:p>
    <w:p w14:paraId="42B138CE" w14:textId="11AD5D79" w:rsidR="00F6208A" w:rsidRPr="0013150D" w:rsidRDefault="00F6208A" w:rsidP="00B9728C">
      <w:pPr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13150D">
        <w:rPr>
          <w:rFonts w:ascii="Calibri" w:hAnsi="Calibri" w:cs="Calibri"/>
          <w:b/>
        </w:rPr>
        <w:t xml:space="preserve">Krycí list </w:t>
      </w:r>
      <w:r w:rsidRPr="0013150D">
        <w:rPr>
          <w:rFonts w:ascii="Calibri" w:hAnsi="Calibri" w:cs="Calibri"/>
        </w:rPr>
        <w:t xml:space="preserve">– </w:t>
      </w:r>
      <w:r w:rsidRPr="00ED382F">
        <w:rPr>
          <w:rFonts w:ascii="Calibri" w:hAnsi="Calibri" w:cs="Calibri"/>
          <w:b/>
        </w:rPr>
        <w:t>Příloha č. 2 zadávací dokumentace</w:t>
      </w:r>
      <w:r w:rsidR="007B1F61">
        <w:rPr>
          <w:rFonts w:ascii="Calibri" w:hAnsi="Calibri" w:cs="Calibri"/>
          <w:b/>
        </w:rPr>
        <w:t>;</w:t>
      </w:r>
    </w:p>
    <w:p w14:paraId="42B138D0" w14:textId="1BE55F25" w:rsidR="00F6208A" w:rsidRDefault="00F6208A" w:rsidP="00B9728C">
      <w:pPr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Smlouva – Příloha č. 1 zadávací dokumentace</w:t>
      </w:r>
      <w:r w:rsidR="007B1F61">
        <w:rPr>
          <w:rFonts w:ascii="Calibri" w:hAnsi="Calibri" w:cs="Calibri"/>
          <w:b/>
        </w:rPr>
        <w:t>;</w:t>
      </w:r>
    </w:p>
    <w:p w14:paraId="42B138D1" w14:textId="2E78ABF4" w:rsidR="00F6208A" w:rsidRPr="001967F3" w:rsidRDefault="00C331CF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231374" w:rsidRPr="001967F3">
        <w:rPr>
          <w:rFonts w:asciiTheme="minorHAnsi" w:hAnsiTheme="minorHAnsi" w:cstheme="minorHAnsi"/>
          <w:b/>
        </w:rPr>
        <w:t>b</w:t>
      </w:r>
      <w:r w:rsidRPr="001967F3">
        <w:rPr>
          <w:rFonts w:asciiTheme="minorHAnsi" w:hAnsiTheme="minorHAnsi" w:cstheme="minorHAnsi"/>
          <w:b/>
        </w:rPr>
        <w:t xml:space="preserve"> Smlouvy –</w:t>
      </w:r>
      <w:r w:rsidR="007E3659" w:rsidRPr="001967F3">
        <w:rPr>
          <w:rFonts w:asciiTheme="minorHAnsi" w:hAnsiTheme="minorHAnsi" w:cstheme="minorHAnsi"/>
          <w:b/>
        </w:rPr>
        <w:t xml:space="preserve"> </w:t>
      </w:r>
      <w:r w:rsidR="00231374" w:rsidRPr="00FC159B">
        <w:rPr>
          <w:rFonts w:asciiTheme="minorHAnsi" w:hAnsiTheme="minorHAnsi" w:cstheme="minorHAnsi"/>
          <w:b/>
        </w:rPr>
        <w:t>Popis a specifikace technického řešení Systému včetně BackOffice nabídnutého Zhotovitelem</w:t>
      </w:r>
    </w:p>
    <w:p w14:paraId="002E5DC8" w14:textId="731E6A59" w:rsidR="00F118E7" w:rsidRPr="001967F3" w:rsidRDefault="00F118E7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3 Smlouvy</w:t>
      </w:r>
      <w:r w:rsidR="00C331CF" w:rsidRPr="001967F3">
        <w:rPr>
          <w:rFonts w:asciiTheme="minorHAnsi" w:hAnsiTheme="minorHAnsi" w:cstheme="minorHAnsi"/>
          <w:b/>
        </w:rPr>
        <w:t xml:space="preserve"> – Cenová příloha;</w:t>
      </w:r>
    </w:p>
    <w:p w14:paraId="42B138D7" w14:textId="2CD5E4B7" w:rsidR="00F6208A" w:rsidRPr="001967F3" w:rsidRDefault="009C498D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8</w:t>
      </w:r>
      <w:r w:rsidR="00E457C4" w:rsidRPr="001967F3">
        <w:rPr>
          <w:rFonts w:asciiTheme="minorHAnsi" w:hAnsiTheme="minorHAnsi" w:cstheme="minorHAnsi"/>
          <w:b/>
        </w:rPr>
        <w:t xml:space="preserve"> Smlouvy</w:t>
      </w:r>
      <w:r w:rsidRPr="001967F3">
        <w:rPr>
          <w:rFonts w:asciiTheme="minorHAnsi" w:hAnsiTheme="minorHAnsi" w:cstheme="minorHAnsi"/>
          <w:b/>
        </w:rPr>
        <w:t xml:space="preserve"> – </w:t>
      </w:r>
      <w:r w:rsidR="00F6208A" w:rsidRPr="001967F3">
        <w:rPr>
          <w:rFonts w:asciiTheme="minorHAnsi" w:hAnsiTheme="minorHAnsi" w:cstheme="minorHAnsi"/>
          <w:b/>
        </w:rPr>
        <w:t xml:space="preserve">Vymezení obchodního tajemství </w:t>
      </w:r>
      <w:r w:rsidR="00090C5D" w:rsidRPr="001967F3">
        <w:rPr>
          <w:rFonts w:asciiTheme="minorHAnsi" w:hAnsiTheme="minorHAnsi" w:cstheme="minorHAnsi"/>
          <w:b/>
        </w:rPr>
        <w:t>Zhotovitele</w:t>
      </w:r>
      <w:r w:rsidRPr="001967F3">
        <w:rPr>
          <w:rFonts w:asciiTheme="minorHAnsi" w:hAnsiTheme="minorHAnsi" w:cstheme="minorHAnsi"/>
          <w:b/>
        </w:rPr>
        <w:t>;</w:t>
      </w:r>
    </w:p>
    <w:p w14:paraId="42B138D8" w14:textId="1D57F4B6" w:rsidR="00F6208A" w:rsidRPr="001967F3" w:rsidRDefault="00F6208A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7B1F61" w:rsidRPr="001967F3">
        <w:rPr>
          <w:rFonts w:asciiTheme="minorHAnsi" w:hAnsiTheme="minorHAnsi" w:cstheme="minorHAnsi"/>
          <w:b/>
        </w:rPr>
        <w:t>1</w:t>
      </w:r>
      <w:r w:rsidRPr="001967F3">
        <w:rPr>
          <w:rFonts w:asciiTheme="minorHAnsi" w:hAnsiTheme="minorHAnsi" w:cstheme="minorHAnsi"/>
          <w:b/>
        </w:rPr>
        <w:t xml:space="preserve"> Smlouvy</w:t>
      </w:r>
      <w:r w:rsidR="002E60B6" w:rsidRPr="001967F3">
        <w:rPr>
          <w:rFonts w:asciiTheme="minorHAnsi" w:hAnsiTheme="minorHAnsi" w:cstheme="minorHAnsi"/>
          <w:b/>
        </w:rPr>
        <w:t xml:space="preserve"> – Seznam techniků;</w:t>
      </w:r>
    </w:p>
    <w:p w14:paraId="7C695C1C" w14:textId="61997931" w:rsidR="00601DF0" w:rsidRPr="001967F3" w:rsidRDefault="00601DF0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7B1F61" w:rsidRPr="001967F3">
        <w:rPr>
          <w:rFonts w:asciiTheme="minorHAnsi" w:hAnsiTheme="minorHAnsi" w:cstheme="minorHAnsi"/>
          <w:b/>
        </w:rPr>
        <w:t>2</w:t>
      </w:r>
      <w:r w:rsidRPr="001967F3">
        <w:rPr>
          <w:rFonts w:asciiTheme="minorHAnsi" w:hAnsiTheme="minorHAnsi" w:cstheme="minorHAnsi"/>
          <w:b/>
        </w:rPr>
        <w:t xml:space="preserve"> Smlouvy</w:t>
      </w:r>
      <w:r w:rsidR="007B1F61" w:rsidRPr="001967F3">
        <w:rPr>
          <w:rFonts w:asciiTheme="minorHAnsi" w:hAnsiTheme="minorHAnsi" w:cstheme="minorHAnsi"/>
          <w:b/>
        </w:rPr>
        <w:t xml:space="preserve"> – Seznam poddodavatelů;</w:t>
      </w:r>
    </w:p>
    <w:p w14:paraId="42B138DB" w14:textId="6BB08C58" w:rsidR="00F6208A" w:rsidRPr="00405810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  <w:snapToGrid w:val="0"/>
        </w:rPr>
        <w:t>Doklady</w:t>
      </w:r>
      <w:r w:rsidRPr="006922F6">
        <w:rPr>
          <w:rFonts w:ascii="Calibri" w:hAnsi="Calibri" w:cs="Calibri"/>
          <w:b/>
        </w:rPr>
        <w:t xml:space="preserve"> prokazující </w:t>
      </w:r>
      <w:r>
        <w:rPr>
          <w:rFonts w:ascii="Calibri" w:hAnsi="Calibri" w:cs="Calibri"/>
          <w:b/>
        </w:rPr>
        <w:t>základní způsobilost – Příloha č. 3 zadávací dokumentace + doklady dle čl. 6.11. zadávací dokumentace</w:t>
      </w:r>
      <w:r w:rsidR="007B1F61">
        <w:rPr>
          <w:rFonts w:ascii="Calibri" w:hAnsi="Calibri" w:cs="Calibri"/>
          <w:b/>
        </w:rPr>
        <w:t>;</w:t>
      </w:r>
    </w:p>
    <w:p w14:paraId="42B138DC" w14:textId="63AA061D" w:rsidR="00F6208A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</w:rPr>
        <w:t>Doklady prokazující profesní</w:t>
      </w:r>
      <w:r>
        <w:rPr>
          <w:rFonts w:ascii="Calibri" w:hAnsi="Calibri" w:cs="Calibri"/>
          <w:b/>
        </w:rPr>
        <w:t xml:space="preserve"> způsobilost – Doklady dle čl. 6.12. zadávací dokumentace</w:t>
      </w:r>
      <w:r w:rsidR="007B1F61">
        <w:rPr>
          <w:rFonts w:ascii="Calibri" w:hAnsi="Calibri" w:cs="Calibri"/>
          <w:b/>
        </w:rPr>
        <w:t>;</w:t>
      </w:r>
    </w:p>
    <w:p w14:paraId="06633282" w14:textId="01C5DF8A" w:rsidR="00785AD9" w:rsidRDefault="00785AD9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Doklady prokazující ekonomickou kvalifikaci – Doklady dle čl. 6.13. zadávací dokumentace</w:t>
      </w:r>
      <w:r w:rsidR="007B1F61">
        <w:rPr>
          <w:rFonts w:ascii="Calibri" w:hAnsi="Calibri" w:cs="Calibri"/>
          <w:b/>
        </w:rPr>
        <w:t>;</w:t>
      </w:r>
    </w:p>
    <w:p w14:paraId="24ED5A11" w14:textId="5B513278" w:rsidR="009579BF" w:rsidRPr="00D619AC" w:rsidRDefault="00F6208A" w:rsidP="00D619A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</w:rPr>
        <w:t>Doklady prokazující technick</w:t>
      </w:r>
      <w:r>
        <w:rPr>
          <w:rFonts w:ascii="Calibri" w:hAnsi="Calibri" w:cs="Calibri"/>
          <w:b/>
        </w:rPr>
        <w:t xml:space="preserve">ou kvalifikaci – Příloha č. </w:t>
      </w:r>
      <w:r w:rsidR="00B9728C">
        <w:rPr>
          <w:rFonts w:ascii="Calibri" w:hAnsi="Calibri" w:cs="Calibri"/>
          <w:b/>
        </w:rPr>
        <w:t xml:space="preserve">5 zadávací </w:t>
      </w:r>
      <w:r w:rsidR="006A553F">
        <w:rPr>
          <w:rFonts w:ascii="Calibri" w:hAnsi="Calibri" w:cs="Calibri"/>
          <w:b/>
        </w:rPr>
        <w:t>dokumentace</w:t>
      </w:r>
      <w:r w:rsidR="00440ACA">
        <w:rPr>
          <w:rFonts w:ascii="Calibri" w:hAnsi="Calibri" w:cs="Calibri"/>
          <w:b/>
        </w:rPr>
        <w:t xml:space="preserve"> </w:t>
      </w:r>
      <w:r w:rsidR="00440ACA" w:rsidRPr="00D619AC">
        <w:rPr>
          <w:rFonts w:ascii="Calibri" w:hAnsi="Calibri" w:cs="Calibri"/>
          <w:b/>
        </w:rPr>
        <w:t>(</w:t>
      </w:r>
      <w:r w:rsidR="00D619AC">
        <w:rPr>
          <w:rFonts w:ascii="Calibri" w:hAnsi="Calibri" w:cs="Calibri"/>
          <w:b/>
        </w:rPr>
        <w:t>pozn.:</w:t>
      </w:r>
      <w:r w:rsidR="00440ACA" w:rsidRPr="00D619AC">
        <w:rPr>
          <w:rFonts w:ascii="Calibri" w:hAnsi="Calibri" w:cs="Calibri"/>
          <w:b/>
        </w:rPr>
        <w:t xml:space="preserve"> dokument slouží i pro účely hodnocení nabídek)</w:t>
      </w:r>
      <w:r w:rsidR="00B9728C" w:rsidRPr="00D619AC">
        <w:rPr>
          <w:rFonts w:ascii="Calibri" w:hAnsi="Calibri" w:cs="Calibri"/>
          <w:b/>
        </w:rPr>
        <w:t xml:space="preserve"> + </w:t>
      </w:r>
      <w:r w:rsidR="006A553F" w:rsidRPr="00D619AC">
        <w:rPr>
          <w:rFonts w:ascii="Calibri" w:hAnsi="Calibri" w:cs="Calibri"/>
          <w:b/>
        </w:rPr>
        <w:t>Příloha č. 6</w:t>
      </w:r>
      <w:r w:rsidRPr="00D619AC">
        <w:rPr>
          <w:rFonts w:ascii="Calibri" w:hAnsi="Calibri" w:cs="Calibri"/>
          <w:b/>
        </w:rPr>
        <w:t xml:space="preserve"> zadávací dokumentace </w:t>
      </w:r>
      <w:r w:rsidR="006A553F" w:rsidRPr="00D619AC">
        <w:rPr>
          <w:rFonts w:ascii="Calibri" w:hAnsi="Calibri" w:cs="Calibri"/>
          <w:b/>
        </w:rPr>
        <w:t>+ doklady dle čl. 6.14.</w:t>
      </w:r>
      <w:r w:rsidR="00FF1DBC" w:rsidRPr="00D619AC">
        <w:rPr>
          <w:rFonts w:ascii="Calibri" w:hAnsi="Calibri" w:cs="Calibri"/>
          <w:b/>
        </w:rPr>
        <w:t xml:space="preserve"> písm. B. </w:t>
      </w:r>
      <w:r w:rsidR="006A553F" w:rsidRPr="00D619AC">
        <w:rPr>
          <w:rFonts w:ascii="Calibri" w:hAnsi="Calibri" w:cs="Calibri"/>
          <w:b/>
        </w:rPr>
        <w:t>zadávací dokumentace;</w:t>
      </w:r>
    </w:p>
    <w:p w14:paraId="42B138DE" w14:textId="41699245" w:rsidR="00F6208A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Jistota</w:t>
      </w:r>
      <w:r w:rsidR="007B1F61">
        <w:rPr>
          <w:rFonts w:ascii="Calibri" w:hAnsi="Calibri" w:cs="Calibri"/>
          <w:b/>
        </w:rPr>
        <w:t>;</w:t>
      </w:r>
    </w:p>
    <w:p w14:paraId="3F233C0F" w14:textId="18E95A53" w:rsidR="00D944F2" w:rsidRDefault="00D944F2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Čestné prohlášení – sankce vůči RF – Příloha č. </w:t>
      </w:r>
      <w:r w:rsidR="00451719">
        <w:rPr>
          <w:rFonts w:ascii="Calibri" w:hAnsi="Calibri" w:cs="Calibri"/>
          <w:b/>
        </w:rPr>
        <w:t>7</w:t>
      </w:r>
      <w:r>
        <w:rPr>
          <w:rFonts w:ascii="Calibri" w:hAnsi="Calibri" w:cs="Calibri"/>
          <w:b/>
        </w:rPr>
        <w:t xml:space="preserve"> zadávací dokumentace</w:t>
      </w:r>
      <w:r w:rsidR="007B1F61">
        <w:rPr>
          <w:rFonts w:ascii="Calibri" w:hAnsi="Calibri" w:cs="Calibri"/>
          <w:b/>
        </w:rPr>
        <w:t>;</w:t>
      </w:r>
    </w:p>
    <w:p w14:paraId="42B138DF" w14:textId="77777777" w:rsidR="00F6208A" w:rsidRPr="00652F8D" w:rsidRDefault="00F6208A" w:rsidP="00B9728C">
      <w:pPr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</w:rPr>
      </w:pPr>
      <w:r w:rsidRPr="00652F8D">
        <w:rPr>
          <w:rFonts w:ascii="Calibri" w:hAnsi="Calibri" w:cs="Calibri"/>
          <w:b/>
        </w:rPr>
        <w:t>Popřípadě další dokumenty požadované zadávací dokumentací.</w:t>
      </w:r>
    </w:p>
    <w:p w14:paraId="42B138E1" w14:textId="77777777" w:rsidR="00F6208A" w:rsidRPr="0013150D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E3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E2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Vysvětlení zadávací dokumentace</w:t>
            </w:r>
          </w:p>
        </w:tc>
      </w:tr>
    </w:tbl>
    <w:p w14:paraId="42B138E4" w14:textId="77777777" w:rsidR="00F6208A" w:rsidRPr="0013150D" w:rsidRDefault="00F6208A" w:rsidP="00F6208A">
      <w:pPr>
        <w:spacing w:line="20" w:lineRule="atLeast"/>
        <w:rPr>
          <w:rFonts w:ascii="Calibri" w:hAnsi="Calibri" w:cs="Calibri"/>
        </w:rPr>
      </w:pPr>
    </w:p>
    <w:p w14:paraId="42B138E5" w14:textId="77777777" w:rsidR="00F6208A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Zadavatel může zadávací dokumentaci vysvětlit, pokud takové vysvětlení, případně související dokumenty, uveřejní na profilu zadavatele, a to</w:t>
      </w:r>
      <w:r>
        <w:rPr>
          <w:rFonts w:ascii="Calibri" w:hAnsi="Calibri" w:cs="Calibri"/>
        </w:rPr>
        <w:t xml:space="preserve"> nejméně 5</w:t>
      </w:r>
      <w:r w:rsidRPr="00A4203C">
        <w:rPr>
          <w:rFonts w:ascii="Calibri" w:hAnsi="Calibri" w:cs="Calibri"/>
        </w:rPr>
        <w:t xml:space="preserve"> pracovní</w:t>
      </w:r>
      <w:r>
        <w:rPr>
          <w:rFonts w:ascii="Calibri" w:hAnsi="Calibri" w:cs="Calibri"/>
        </w:rPr>
        <w:t>ch dní před skončením lhůty pro podání nabídek.</w:t>
      </w:r>
    </w:p>
    <w:p w14:paraId="42B138E6" w14:textId="77777777" w:rsidR="00F6208A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Pokud se vysvětlení zadávací dokumentace týká částí zadávací dokumentace, které se neuveřejňují podle</w:t>
      </w:r>
      <w:r>
        <w:rPr>
          <w:rFonts w:ascii="Calibri" w:hAnsi="Calibri" w:cs="Calibri"/>
        </w:rPr>
        <w:t xml:space="preserve"> ustanovení </w:t>
      </w:r>
      <w:r w:rsidRPr="00A4203C">
        <w:rPr>
          <w:rFonts w:ascii="Calibri" w:hAnsi="Calibri" w:cs="Calibri"/>
        </w:rPr>
        <w:t>§ 96 odst. 2</w:t>
      </w:r>
      <w:r>
        <w:rPr>
          <w:rFonts w:ascii="Calibri" w:hAnsi="Calibri" w:cs="Calibri"/>
        </w:rPr>
        <w:t xml:space="preserve"> zákona</w:t>
      </w:r>
      <w:r w:rsidRPr="00A4203C">
        <w:rPr>
          <w:rFonts w:ascii="Calibri" w:hAnsi="Calibri" w:cs="Calibri"/>
        </w:rPr>
        <w:t xml:space="preserve">, odešle je nebo předá zadavatel všem </w:t>
      </w:r>
      <w:r w:rsidRPr="00A4203C">
        <w:rPr>
          <w:rFonts w:ascii="Calibri" w:hAnsi="Calibri" w:cs="Calibri"/>
        </w:rPr>
        <w:lastRenderedPageBreak/>
        <w:t>dodavatelům, kteří podali žádost o příslušné části zadávací dokumentace</w:t>
      </w:r>
      <w:r>
        <w:rPr>
          <w:rFonts w:ascii="Calibri" w:hAnsi="Calibri" w:cs="Calibri"/>
        </w:rPr>
        <w:t>.</w:t>
      </w:r>
      <w:r w:rsidRPr="00A4203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 takovém případě se </w:t>
      </w:r>
      <w:r w:rsidRPr="00A4203C">
        <w:rPr>
          <w:rFonts w:ascii="Calibri" w:hAnsi="Calibri" w:cs="Calibri"/>
        </w:rPr>
        <w:t>odstavec 1</w:t>
      </w:r>
      <w:r>
        <w:rPr>
          <w:rFonts w:ascii="Calibri" w:hAnsi="Calibri" w:cs="Calibri"/>
        </w:rPr>
        <w:t xml:space="preserve"> výše nepoužije.</w:t>
      </w:r>
    </w:p>
    <w:p w14:paraId="42B138E7" w14:textId="77777777" w:rsidR="00F6208A" w:rsidRPr="00A4203C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Pokud o vysvětlení zadávací dokumentace písemně požádá dodavatel, zadavatel vysvětlení uveřejní, odešle nebo předá včetně přesného znění žádosti bez identifikace tohoto dodavatele. Zadavatel není povinen vysvětlení poskytnout, pokud není žádost o vysvětlení doručena včas, a to alespoň 3 pracovní dny před uplynutím lhůt</w:t>
      </w:r>
      <w:r>
        <w:rPr>
          <w:rFonts w:ascii="Calibri" w:hAnsi="Calibri" w:cs="Calibri"/>
        </w:rPr>
        <w:t>y</w:t>
      </w:r>
      <w:r w:rsidRPr="00A4203C">
        <w:rPr>
          <w:rFonts w:ascii="Calibri" w:hAnsi="Calibri" w:cs="Calibri"/>
        </w:rPr>
        <w:t xml:space="preserve"> podle odstavce 1</w:t>
      </w:r>
      <w:r>
        <w:rPr>
          <w:rFonts w:ascii="Calibri" w:hAnsi="Calibri" w:cs="Calibri"/>
        </w:rPr>
        <w:t xml:space="preserve"> výše</w:t>
      </w:r>
      <w:r w:rsidRPr="00A4203C">
        <w:rPr>
          <w:rFonts w:ascii="Calibri" w:hAnsi="Calibri" w:cs="Calibri"/>
        </w:rPr>
        <w:t>. Pokud zadavatel na žádost o vysvětlení, která není doručena včas, vysvětlení poskytne, nemusí dodržet lhůty podle odstavce 1</w:t>
      </w:r>
      <w:r>
        <w:rPr>
          <w:rFonts w:ascii="Calibri" w:hAnsi="Calibri" w:cs="Calibri"/>
        </w:rPr>
        <w:t xml:space="preserve"> výše</w:t>
      </w:r>
      <w:r w:rsidRPr="00A4203C">
        <w:rPr>
          <w:rFonts w:ascii="Calibri" w:hAnsi="Calibri" w:cs="Calibri"/>
        </w:rPr>
        <w:t>.</w:t>
      </w:r>
    </w:p>
    <w:p w14:paraId="42B138E8" w14:textId="40199744" w:rsidR="00F6208A" w:rsidRPr="00731B83" w:rsidRDefault="00F6208A" w:rsidP="00F6208A">
      <w:pPr>
        <w:spacing w:after="120" w:line="20" w:lineRule="atLeast"/>
        <w:jc w:val="both"/>
        <w:rPr>
          <w:rFonts w:ascii="Calibri" w:hAnsi="Calibri" w:cs="Calibri"/>
          <w:b/>
        </w:rPr>
      </w:pPr>
      <w:r w:rsidRPr="00DE30A9">
        <w:rPr>
          <w:rFonts w:ascii="Calibri" w:hAnsi="Calibri" w:cs="Calibri"/>
        </w:rPr>
        <w:t>Písemná žádost</w:t>
      </w:r>
      <w:r>
        <w:rPr>
          <w:rFonts w:ascii="Calibri" w:hAnsi="Calibri" w:cs="Calibri"/>
        </w:rPr>
        <w:t xml:space="preserve"> o vysvětlení zadávací dokumentace</w:t>
      </w:r>
      <w:r w:rsidRPr="00DE30A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se podává výlučně elektronicky prostřednictvím systému JOSEPHINE. Blíže viz příloha č. </w:t>
      </w:r>
      <w:r w:rsidR="00FF1DBC">
        <w:rPr>
          <w:rFonts w:ascii="Calibri" w:hAnsi="Calibri" w:cs="Calibri"/>
        </w:rPr>
        <w:t>9</w:t>
      </w:r>
      <w:r w:rsidR="00943F0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zadávací dokumentace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EB" w14:textId="77777777" w:rsidTr="0051302A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EA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Lhůta pro podání nabídek a zadávací lhůta</w:t>
            </w:r>
          </w:p>
        </w:tc>
      </w:tr>
    </w:tbl>
    <w:p w14:paraId="42B138EC" w14:textId="77777777" w:rsidR="00F6208A" w:rsidRPr="0013150D" w:rsidRDefault="00F6208A" w:rsidP="00F6208A">
      <w:pPr>
        <w:pStyle w:val="Zkladntext"/>
        <w:keepNext/>
        <w:spacing w:line="20" w:lineRule="atLeast"/>
        <w:rPr>
          <w:rFonts w:ascii="Calibri" w:hAnsi="Calibri" w:cs="Calibri"/>
          <w:sz w:val="24"/>
          <w:szCs w:val="24"/>
        </w:rPr>
      </w:pPr>
    </w:p>
    <w:p w14:paraId="48C30E97" w14:textId="62D53068" w:rsidR="00BB7DA6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 xml:space="preserve">Lhůta pro podání nabídek </w:t>
      </w:r>
      <w:r w:rsidRPr="006119ED">
        <w:rPr>
          <w:rFonts w:ascii="Calibri" w:hAnsi="Calibri" w:cs="Calibri"/>
          <w:sz w:val="24"/>
          <w:szCs w:val="24"/>
        </w:rPr>
        <w:t xml:space="preserve">končí </w:t>
      </w:r>
      <w:r w:rsidRPr="007A07C1">
        <w:rPr>
          <w:rFonts w:ascii="Calibri" w:hAnsi="Calibri" w:cs="Calibri"/>
          <w:sz w:val="24"/>
          <w:szCs w:val="24"/>
        </w:rPr>
        <w:t xml:space="preserve">dne </w:t>
      </w:r>
      <w:del w:id="65" w:author="Autor">
        <w:r w:rsidR="007D74A1" w:rsidDel="0077143E">
          <w:rPr>
            <w:rFonts w:ascii="Calibri" w:hAnsi="Calibri" w:cs="Calibri"/>
            <w:b/>
            <w:bCs/>
            <w:sz w:val="24"/>
            <w:szCs w:val="24"/>
          </w:rPr>
          <w:delText>1</w:delText>
        </w:r>
      </w:del>
      <w:ins w:id="66" w:author="Autor">
        <w:r w:rsidR="0077143E">
          <w:rPr>
            <w:rFonts w:ascii="Calibri" w:hAnsi="Calibri" w:cs="Calibri"/>
            <w:b/>
            <w:bCs/>
            <w:sz w:val="24"/>
            <w:szCs w:val="24"/>
          </w:rPr>
          <w:t>22</w:t>
        </w:r>
      </w:ins>
      <w:r w:rsidR="007D74A1">
        <w:rPr>
          <w:rFonts w:ascii="Calibri" w:hAnsi="Calibri" w:cs="Calibri"/>
          <w:b/>
          <w:bCs/>
          <w:sz w:val="24"/>
          <w:szCs w:val="24"/>
        </w:rPr>
        <w:t>.12</w:t>
      </w:r>
      <w:r w:rsidR="00A504F2" w:rsidRPr="007A07C1">
        <w:rPr>
          <w:rFonts w:ascii="Calibri" w:hAnsi="Calibri" w:cs="Calibri"/>
          <w:b/>
          <w:bCs/>
          <w:sz w:val="24"/>
          <w:szCs w:val="24"/>
        </w:rPr>
        <w:t>.2025</w:t>
      </w:r>
      <w:r w:rsidRPr="007A07C1">
        <w:rPr>
          <w:rFonts w:ascii="Calibri" w:hAnsi="Calibri" w:cs="Calibri"/>
          <w:b/>
          <w:bCs/>
          <w:sz w:val="24"/>
          <w:szCs w:val="24"/>
        </w:rPr>
        <w:t xml:space="preserve"> v(e) </w:t>
      </w:r>
      <w:r w:rsidR="00C30AE9" w:rsidRPr="007A07C1">
        <w:rPr>
          <w:rFonts w:ascii="Calibri" w:hAnsi="Calibri" w:cs="Calibri"/>
          <w:b/>
          <w:bCs/>
          <w:sz w:val="24"/>
          <w:szCs w:val="24"/>
        </w:rPr>
        <w:t>10</w:t>
      </w:r>
      <w:r w:rsidRPr="007A07C1">
        <w:rPr>
          <w:rFonts w:ascii="Calibri" w:hAnsi="Calibri" w:cs="Calibri"/>
          <w:b/>
          <w:bCs/>
          <w:sz w:val="24"/>
          <w:szCs w:val="24"/>
        </w:rPr>
        <w:t>:00 hod</w:t>
      </w:r>
      <w:r w:rsidRPr="007A07C1">
        <w:rPr>
          <w:rFonts w:ascii="Calibri" w:hAnsi="Calibri" w:cs="Calibri"/>
          <w:sz w:val="24"/>
          <w:szCs w:val="24"/>
        </w:rPr>
        <w:t>.</w:t>
      </w:r>
    </w:p>
    <w:p w14:paraId="1ED63FCC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6119ED">
        <w:rPr>
          <w:rFonts w:ascii="Calibri" w:hAnsi="Calibri" w:cs="Calibri"/>
          <w:sz w:val="24"/>
          <w:szCs w:val="24"/>
        </w:rPr>
        <w:t>Lhůta, po kterou nesmí účastníci zadávacího řízení</w:t>
      </w:r>
      <w:r>
        <w:rPr>
          <w:rFonts w:ascii="Calibri" w:hAnsi="Calibri" w:cs="Calibri"/>
          <w:sz w:val="24"/>
          <w:szCs w:val="24"/>
        </w:rPr>
        <w:t xml:space="preserve"> ze zadávacího řízení odstoupit,</w:t>
      </w:r>
      <w:r w:rsidRPr="0013150D">
        <w:rPr>
          <w:rFonts w:ascii="Calibri" w:hAnsi="Calibri" w:cs="Calibri"/>
          <w:sz w:val="24"/>
          <w:szCs w:val="24"/>
        </w:rPr>
        <w:t xml:space="preserve"> je stanovena ke dni podpisu smlouvy s v</w:t>
      </w:r>
      <w:r>
        <w:rPr>
          <w:rFonts w:ascii="Calibri" w:hAnsi="Calibri" w:cs="Calibri"/>
          <w:sz w:val="24"/>
          <w:szCs w:val="24"/>
        </w:rPr>
        <w:t>ybraným</w:t>
      </w:r>
      <w:r w:rsidRPr="0013150D">
        <w:rPr>
          <w:rFonts w:ascii="Calibri" w:hAnsi="Calibri" w:cs="Calibri"/>
          <w:sz w:val="24"/>
          <w:szCs w:val="24"/>
        </w:rPr>
        <w:t xml:space="preserve"> dodavatelem, </w:t>
      </w:r>
      <w:r w:rsidRPr="00261FE2">
        <w:rPr>
          <w:rFonts w:ascii="Calibri" w:hAnsi="Calibri" w:cs="Calibri"/>
          <w:sz w:val="24"/>
          <w:szCs w:val="24"/>
        </w:rPr>
        <w:t xml:space="preserve">maximálně </w:t>
      </w:r>
      <w:r w:rsidRPr="004B1B2C">
        <w:rPr>
          <w:rFonts w:ascii="Calibri" w:hAnsi="Calibri" w:cs="Calibri"/>
          <w:sz w:val="24"/>
          <w:szCs w:val="24"/>
        </w:rPr>
        <w:t>však 6 měsíců</w:t>
      </w:r>
      <w:r>
        <w:rPr>
          <w:rFonts w:ascii="Calibri" w:hAnsi="Calibri" w:cs="Calibri"/>
          <w:sz w:val="24"/>
          <w:szCs w:val="24"/>
        </w:rPr>
        <w:t xml:space="preserve"> </w:t>
      </w:r>
      <w:r w:rsidRPr="00670A04">
        <w:rPr>
          <w:rFonts w:ascii="Calibri" w:hAnsi="Calibri" w:cs="Calibri"/>
          <w:sz w:val="24"/>
          <w:szCs w:val="24"/>
        </w:rPr>
        <w:t>ode dne konce lhůty pro podání nabídky</w:t>
      </w:r>
      <w:r w:rsidRPr="0013150D">
        <w:rPr>
          <w:rFonts w:ascii="Calibri" w:hAnsi="Calibri" w:cs="Calibri"/>
          <w:sz w:val="24"/>
          <w:szCs w:val="24"/>
        </w:rPr>
        <w:t>.</w:t>
      </w:r>
    </w:p>
    <w:p w14:paraId="2F6E35A3" w14:textId="77777777" w:rsidR="00EE2408" w:rsidRDefault="00EE2408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F1" w14:textId="77777777" w:rsidTr="00A9795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F0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 xml:space="preserve">Otevírání </w:t>
            </w:r>
            <w:r>
              <w:rPr>
                <w:rFonts w:ascii="Calibri" w:hAnsi="Calibri" w:cs="Calibri"/>
                <w:b/>
              </w:rPr>
              <w:t>nabídek</w:t>
            </w:r>
          </w:p>
        </w:tc>
      </w:tr>
    </w:tbl>
    <w:p w14:paraId="42B138F2" w14:textId="77777777" w:rsidR="00F6208A" w:rsidRDefault="00F6208A" w:rsidP="00F6208A">
      <w:pPr>
        <w:jc w:val="both"/>
        <w:rPr>
          <w:rFonts w:ascii="Calibri" w:hAnsi="Calibri" w:cs="Calibri"/>
        </w:rPr>
      </w:pPr>
    </w:p>
    <w:p w14:paraId="5A363AE6" w14:textId="77777777" w:rsidR="00BB7DA6" w:rsidRDefault="00BB7DA6" w:rsidP="00BB7DA6">
      <w:pPr>
        <w:spacing w:after="120"/>
        <w:jc w:val="both"/>
        <w:rPr>
          <w:rFonts w:ascii="Calibri" w:hAnsi="Calibri" w:cs="Calibri"/>
        </w:rPr>
      </w:pPr>
      <w:r w:rsidRPr="00935D56">
        <w:rPr>
          <w:rFonts w:ascii="Calibri" w:hAnsi="Calibri" w:cs="Calibri"/>
        </w:rPr>
        <w:t xml:space="preserve">Otevírání nabídek proběhne neprodleně po uplynutí lhůty pro podání nabídek a bude provedeno elektronicky v souladu s ustanovením § 109 zákona. </w:t>
      </w:r>
    </w:p>
    <w:p w14:paraId="6D7E827D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935D56">
        <w:rPr>
          <w:rFonts w:ascii="Calibri" w:hAnsi="Calibri" w:cs="Calibri"/>
          <w:sz w:val="24"/>
          <w:szCs w:val="24"/>
        </w:rPr>
        <w:t>Otevírání nabídek proběhne bez přítomnosti účastníků</w:t>
      </w:r>
      <w:r>
        <w:rPr>
          <w:rFonts w:ascii="Calibri" w:hAnsi="Calibri" w:cs="Calibri"/>
          <w:sz w:val="24"/>
          <w:szCs w:val="24"/>
        </w:rPr>
        <w:t xml:space="preserve"> zadávacího řízení</w:t>
      </w:r>
      <w:r w:rsidRPr="00935D56">
        <w:rPr>
          <w:rFonts w:ascii="Calibri" w:hAnsi="Calibri" w:cs="Calibri"/>
          <w:sz w:val="24"/>
          <w:szCs w:val="24"/>
        </w:rPr>
        <w:t>.</w:t>
      </w:r>
    </w:p>
    <w:p w14:paraId="2960D5B2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E047ED">
        <w:rPr>
          <w:rFonts w:ascii="Calibri" w:hAnsi="Calibri" w:cs="Calibri"/>
          <w:sz w:val="24"/>
          <w:szCs w:val="24"/>
        </w:rPr>
        <w:t>Pokud o to účastník zadávacího řízení po skončení lhůty pro podání nabídek písemně požádá, zadavatel do 5 pracovních dnů od doručení této žádosti odešle všem účastníkům zadávacího řízení, nebo uveřejní na profilu zadavatele údaje z nabídek odpovídající číselně vyjádřitelným kritériím hodnocení, a to bez identifikačních údajů účastníků zadávacího řízení</w:t>
      </w:r>
      <w:r>
        <w:rPr>
          <w:rFonts w:ascii="Calibri" w:hAnsi="Calibri" w:cs="Calibri"/>
          <w:sz w:val="24"/>
          <w:szCs w:val="24"/>
        </w:rPr>
        <w:t>.</w:t>
      </w:r>
    </w:p>
    <w:p w14:paraId="051FD666" w14:textId="77777777" w:rsidR="00FA7BA9" w:rsidRDefault="00FA7BA9" w:rsidP="005E4EFB">
      <w:pPr>
        <w:pStyle w:val="Zkladntext"/>
        <w:widowControl/>
        <w:rPr>
          <w:rFonts w:ascii="Calibri" w:hAnsi="Calibri" w:cs="Calibri"/>
          <w:sz w:val="24"/>
          <w:szCs w:val="24"/>
        </w:rPr>
      </w:pPr>
    </w:p>
    <w:p w14:paraId="42B138F6" w14:textId="77777777" w:rsidR="00F6208A" w:rsidRPr="007A5F02" w:rsidRDefault="00F6208A" w:rsidP="00F6208A">
      <w:pPr>
        <w:widowControl w:val="0"/>
        <w:tabs>
          <w:tab w:val="left" w:pos="1766"/>
        </w:tabs>
        <w:rPr>
          <w:rFonts w:ascii="Calibri" w:hAnsi="Calibri" w:cs="Calibri"/>
        </w:rPr>
      </w:pPr>
    </w:p>
    <w:tbl>
      <w:tblPr>
        <w:tblpPr w:leftFromText="141" w:rightFromText="141" w:vertAnchor="text" w:horzAnchor="margin" w:tblpY="-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F8" w14:textId="77777777" w:rsidTr="00BB7DA6">
        <w:trPr>
          <w:trHeight w:val="418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F7" w14:textId="77777777" w:rsidR="00F6208A" w:rsidRPr="0013150D" w:rsidRDefault="00F6208A" w:rsidP="00F6208A">
            <w:pPr>
              <w:widowControl w:val="0"/>
              <w:numPr>
                <w:ilvl w:val="0"/>
                <w:numId w:val="2"/>
              </w:numPr>
              <w:spacing w:line="20" w:lineRule="atLeast"/>
              <w:ind w:left="425" w:hanging="425"/>
              <w:jc w:val="both"/>
              <w:rPr>
                <w:rFonts w:ascii="Calibri" w:hAnsi="Calibri" w:cs="Calibri"/>
                <w:b/>
              </w:rPr>
            </w:pPr>
            <w:bookmarkStart w:id="67" w:name="_Ref267321934"/>
            <w:bookmarkStart w:id="68" w:name="_Toc267321049"/>
            <w:bookmarkStart w:id="69" w:name="_Toc255293318"/>
            <w:r w:rsidRPr="0013150D">
              <w:rPr>
                <w:rFonts w:ascii="Calibri" w:hAnsi="Calibri" w:cs="Calibri"/>
                <w:b/>
              </w:rPr>
              <w:t>Komunikace mezi zadavatelem a dodavatelem</w:t>
            </w:r>
          </w:p>
        </w:tc>
      </w:tr>
    </w:tbl>
    <w:p w14:paraId="61FB6337" w14:textId="77777777" w:rsidR="00BB7DA6" w:rsidRDefault="00BB7DA6" w:rsidP="00BB7DA6">
      <w:pPr>
        <w:spacing w:after="120"/>
        <w:jc w:val="both"/>
        <w:rPr>
          <w:rFonts w:asciiTheme="minorHAnsi" w:hAnsiTheme="minorHAnsi" w:cstheme="minorHAnsi"/>
        </w:rPr>
      </w:pPr>
      <w:bookmarkStart w:id="70" w:name="_Ref267321961"/>
      <w:bookmarkStart w:id="71" w:name="_Toc267321051"/>
      <w:bookmarkStart w:id="72" w:name="_Toc255293320"/>
      <w:bookmarkEnd w:id="67"/>
      <w:bookmarkEnd w:id="68"/>
      <w:bookmarkEnd w:id="69"/>
      <w:r w:rsidRPr="00414A7A">
        <w:rPr>
          <w:rFonts w:asciiTheme="minorHAnsi" w:hAnsiTheme="minorHAnsi" w:cstheme="minorHAnsi"/>
        </w:rPr>
        <w:t xml:space="preserve">Komunikace mezi zadavatelem a dodavatelem v zadávacím řízení </w:t>
      </w:r>
      <w:r>
        <w:rPr>
          <w:rFonts w:asciiTheme="minorHAnsi" w:hAnsiTheme="minorHAnsi" w:cstheme="minorHAnsi"/>
        </w:rPr>
        <w:t>probíhá v souladu s ustanovením § 211 zákona.</w:t>
      </w:r>
    </w:p>
    <w:p w14:paraId="42B13907" w14:textId="77777777" w:rsidR="00F6208A" w:rsidRPr="0013150D" w:rsidRDefault="00F6208A" w:rsidP="00F6208A">
      <w:pPr>
        <w:tabs>
          <w:tab w:val="left" w:pos="540"/>
        </w:tabs>
        <w:spacing w:after="120"/>
        <w:outlineLvl w:val="1"/>
        <w:rPr>
          <w:rFonts w:ascii="Calibri" w:hAnsi="Calibri" w:cs="Calibri"/>
          <w:b/>
          <w:bCs/>
        </w:rPr>
      </w:pPr>
      <w:r w:rsidRPr="0013150D">
        <w:rPr>
          <w:rFonts w:ascii="Calibri" w:hAnsi="Calibri" w:cs="Calibri"/>
          <w:b/>
          <w:bCs/>
        </w:rPr>
        <w:t>Vzájemný styk prostřednictvím zastoupení zadavatele</w:t>
      </w:r>
      <w:bookmarkEnd w:id="70"/>
      <w:bookmarkEnd w:id="71"/>
      <w:bookmarkEnd w:id="72"/>
    </w:p>
    <w:p w14:paraId="2258F35F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je při výkonu práv a povinností podle zákona zastoupen Zástupcem zadavatele. Tato osoba je zmocněna k přebírání a odesílání písemností a ke všem úkonům spojeným se zadávacím řízením s výjimkou činností dle ustanovení § 43 odst. 2 zákona.</w:t>
      </w:r>
    </w:p>
    <w:p w14:paraId="42B13909" w14:textId="77777777" w:rsidR="00F6208A" w:rsidRPr="00781329" w:rsidRDefault="00F6208A" w:rsidP="00F6208A">
      <w:pPr>
        <w:tabs>
          <w:tab w:val="left" w:pos="540"/>
        </w:tabs>
        <w:spacing w:after="120"/>
        <w:outlineLvl w:val="1"/>
        <w:rPr>
          <w:rFonts w:ascii="Calibri" w:hAnsi="Calibri" w:cs="Calibri"/>
          <w:b/>
          <w:bCs/>
        </w:rPr>
      </w:pPr>
      <w:r w:rsidRPr="00781329">
        <w:rPr>
          <w:rFonts w:ascii="Calibri" w:hAnsi="Calibri" w:cs="Calibri"/>
          <w:b/>
          <w:bCs/>
        </w:rPr>
        <w:t>Elektronický nástroj zadavatele</w:t>
      </w:r>
    </w:p>
    <w:p w14:paraId="79485D96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pro účely zadávacího řízení využívá elektronický nástroj JOSEPHINE ve smyslu ustanovení § 28 odst. 1 písm. i) zákona.</w:t>
      </w:r>
    </w:p>
    <w:p w14:paraId="683B4710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lastRenderedPageBreak/>
        <w:t xml:space="preserve">Pro odpovědi na případné otázky týkající se uživatelského ovládání elektronického nástroje JOSEPHINE je možné využít uživatelskou podporu v rámci PROEBIZ (tel.: +420 255 707 010, +420 597 587 111, e-mail: </w:t>
      </w:r>
      <w:hyperlink r:id="rId14" w:history="1">
        <w:r w:rsidRPr="00ED5B71">
          <w:rPr>
            <w:rStyle w:val="Hypertextovodkaz"/>
            <w:rFonts w:asciiTheme="minorHAnsi" w:hAnsiTheme="minorHAnsi" w:cstheme="minorHAnsi"/>
          </w:rPr>
          <w:t>houston@proebiz.com</w:t>
        </w:r>
      </w:hyperlink>
      <w:r w:rsidRPr="00ED5B71">
        <w:rPr>
          <w:rFonts w:asciiTheme="minorHAnsi" w:hAnsiTheme="minorHAnsi" w:cstheme="minorHAnsi"/>
        </w:rPr>
        <w:t>).</w:t>
      </w:r>
    </w:p>
    <w:p w14:paraId="45222F84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upozorňuje, že veškerá písemná komunikace se zadavatelem v rámci zadávacího řízení této veřejné zakázky musí být vedena pouze elektronicky, a to zejména prostřednictvím elektronického systému JOSEPHINE, případně i prostřednictvím datové schránky či na emailovou adresu zástupce zadavatele dle čl. 1 zadávací dokumentace.</w:t>
      </w:r>
    </w:p>
    <w:p w14:paraId="42B1390D" w14:textId="77777777" w:rsidR="00F6208A" w:rsidRPr="0013150D" w:rsidRDefault="00F6208A" w:rsidP="00F6208A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90F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90E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>Další práva a podmínky vyhrazené zadavatelem</w:t>
            </w:r>
          </w:p>
        </w:tc>
      </w:tr>
    </w:tbl>
    <w:p w14:paraId="42B13910" w14:textId="77777777" w:rsidR="00F6208A" w:rsidRPr="0013150D" w:rsidRDefault="00F6208A" w:rsidP="00F6208A">
      <w:pPr>
        <w:keepNext/>
        <w:spacing w:line="20" w:lineRule="atLeast"/>
        <w:rPr>
          <w:rFonts w:ascii="Calibri" w:hAnsi="Calibri" w:cs="Calibri"/>
        </w:rPr>
      </w:pPr>
    </w:p>
    <w:p w14:paraId="42B13911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si dále vyhrazuje níže uvedená práva a podmínky:</w:t>
      </w:r>
    </w:p>
    <w:p w14:paraId="42B13912" w14:textId="77777777" w:rsidR="00F6208A" w:rsidRPr="0013150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vylučuje možnost podání variantních nabídek</w:t>
      </w:r>
      <w:r>
        <w:rPr>
          <w:rFonts w:ascii="Calibri" w:hAnsi="Calibri" w:cs="Calibri"/>
          <w:sz w:val="24"/>
          <w:szCs w:val="24"/>
        </w:rPr>
        <w:t>;</w:t>
      </w:r>
    </w:p>
    <w:p w14:paraId="42B13913" w14:textId="7E60D88E" w:rsidR="00F6208A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zadavatel si vyhrazuje právo </w:t>
      </w:r>
      <w:r w:rsidRPr="0013150D">
        <w:rPr>
          <w:rFonts w:ascii="Calibri" w:hAnsi="Calibri" w:cs="Calibri"/>
          <w:sz w:val="24"/>
          <w:szCs w:val="24"/>
        </w:rPr>
        <w:t xml:space="preserve">na změnu nebo </w:t>
      </w:r>
      <w:r>
        <w:rPr>
          <w:rFonts w:ascii="Calibri" w:hAnsi="Calibri" w:cs="Calibri"/>
          <w:sz w:val="24"/>
          <w:szCs w:val="24"/>
        </w:rPr>
        <w:t>doplnění zadávací dokumentace dle ustanovení § 99 zákona;</w:t>
      </w:r>
    </w:p>
    <w:p w14:paraId="42B13914" w14:textId="77777777" w:rsidR="00F6208A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Pr="005823D0">
        <w:rPr>
          <w:rFonts w:ascii="Calibri" w:hAnsi="Calibri" w:cs="Calibri"/>
          <w:sz w:val="24"/>
          <w:szCs w:val="24"/>
        </w:rPr>
        <w:t xml:space="preserve">adavatel si vyhrazuje právo ověřit informace obsažené v nabídce </w:t>
      </w:r>
      <w:r>
        <w:rPr>
          <w:rFonts w:ascii="Calibri" w:hAnsi="Calibri" w:cs="Calibri"/>
          <w:sz w:val="24"/>
          <w:szCs w:val="24"/>
        </w:rPr>
        <w:t>dodavatele</w:t>
      </w:r>
      <w:r w:rsidRPr="005823D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</w:r>
      <w:r w:rsidRPr="005823D0">
        <w:rPr>
          <w:rFonts w:ascii="Calibri" w:hAnsi="Calibri" w:cs="Calibri"/>
          <w:sz w:val="24"/>
          <w:szCs w:val="24"/>
        </w:rPr>
        <w:t>u třetích osob</w:t>
      </w:r>
      <w:r>
        <w:rPr>
          <w:rFonts w:ascii="Calibri" w:hAnsi="Calibri" w:cs="Calibri"/>
          <w:sz w:val="24"/>
          <w:szCs w:val="24"/>
        </w:rPr>
        <w:t>;</w:t>
      </w:r>
    </w:p>
    <w:p w14:paraId="42B13915" w14:textId="77777777" w:rsidR="00F6208A" w:rsidRPr="0004395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04395D">
        <w:rPr>
          <w:rFonts w:ascii="Calibri" w:hAnsi="Calibri" w:cs="Calibri"/>
          <w:sz w:val="24"/>
          <w:szCs w:val="24"/>
        </w:rPr>
        <w:t>zadavatel si v souladu s ustanovením § 103 odst. 1 písm. d) zákona vyhrazuje možnost požadovat</w:t>
      </w:r>
      <w:r w:rsidRPr="0004395D">
        <w:t xml:space="preserve"> </w:t>
      </w:r>
      <w:r w:rsidRPr="0004395D">
        <w:rPr>
          <w:rFonts w:ascii="Calibri" w:hAnsi="Calibri" w:cs="Calibri"/>
          <w:sz w:val="24"/>
          <w:szCs w:val="24"/>
        </w:rPr>
        <w:t>předložení údajů o majetkové struktuře účastníka zadávacího řízení nebo jeho poddodavatele;</w:t>
      </w:r>
    </w:p>
    <w:p w14:paraId="42B13916" w14:textId="66E5C1E9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9F17D5">
        <w:rPr>
          <w:rFonts w:ascii="Calibri" w:hAnsi="Calibri" w:cs="Calibri"/>
          <w:sz w:val="24"/>
          <w:szCs w:val="24"/>
        </w:rPr>
        <w:t xml:space="preserve">zadavatel v souladu s ustanovením § 103 odst. 1 písm. f) zákona požaduje, aby v případě společné účasti dodavatelů v nabídce doložili, </w:t>
      </w:r>
      <w:r w:rsidR="00C90286">
        <w:rPr>
          <w:rFonts w:ascii="Calibri" w:hAnsi="Calibri" w:cs="Calibri"/>
          <w:sz w:val="24"/>
          <w:szCs w:val="24"/>
        </w:rPr>
        <w:t>že</w:t>
      </w:r>
      <w:r w:rsidRPr="009F17D5">
        <w:rPr>
          <w:rFonts w:ascii="Calibri" w:hAnsi="Calibri" w:cs="Calibri"/>
          <w:sz w:val="24"/>
          <w:szCs w:val="24"/>
        </w:rPr>
        <w:t xml:space="preserve"> odpovědnost nesou všichni dodavatelé podávající společnou nabídku společně a nerozdílně;</w:t>
      </w:r>
    </w:p>
    <w:p w14:paraId="174CEB14" w14:textId="77777777" w:rsidR="00C90286" w:rsidRDefault="00C90286" w:rsidP="00C90286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bookmarkStart w:id="73" w:name="_Hlk50990050"/>
      <w:r w:rsidRPr="003C174F">
        <w:rPr>
          <w:rFonts w:ascii="Calibri" w:hAnsi="Calibri" w:cs="Calibri"/>
          <w:sz w:val="24"/>
          <w:szCs w:val="24"/>
        </w:rPr>
        <w:t>zadavatel si v souladu s ustanovením § 100 zákona vyhradil změnu závazku ze Smlouvy (blíže viz Smlouva);</w:t>
      </w:r>
    </w:p>
    <w:p w14:paraId="784E2AC5" w14:textId="77777777" w:rsidR="00C90286" w:rsidRDefault="00C90286" w:rsidP="00C90286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Pr="00140794">
        <w:rPr>
          <w:rFonts w:ascii="Calibri" w:hAnsi="Calibri" w:cs="Calibri"/>
          <w:sz w:val="24"/>
          <w:szCs w:val="24"/>
        </w:rPr>
        <w:t xml:space="preserve">adavatel si v souladu s ustanovením § </w:t>
      </w:r>
      <w:r>
        <w:rPr>
          <w:rFonts w:ascii="Calibri" w:hAnsi="Calibri" w:cs="Calibri"/>
          <w:sz w:val="24"/>
          <w:szCs w:val="24"/>
        </w:rPr>
        <w:t>170</w:t>
      </w:r>
      <w:r w:rsidRPr="00140794">
        <w:rPr>
          <w:rFonts w:ascii="Calibri" w:hAnsi="Calibri" w:cs="Calibri"/>
          <w:sz w:val="24"/>
          <w:szCs w:val="24"/>
        </w:rPr>
        <w:t xml:space="preserve"> zákona vyhrazuje právo zadávací řízení zrušit</w:t>
      </w:r>
      <w:r>
        <w:rPr>
          <w:rFonts w:ascii="Calibri" w:hAnsi="Calibri" w:cs="Calibri"/>
          <w:sz w:val="24"/>
          <w:szCs w:val="24"/>
        </w:rPr>
        <w:t xml:space="preserve"> i bez naplnění důvodů podle ustanovení § 127 zákona;</w:t>
      </w:r>
    </w:p>
    <w:bookmarkEnd w:id="73"/>
    <w:p w14:paraId="42B13918" w14:textId="77777777" w:rsidR="00F6208A" w:rsidRPr="0013150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dodavatelé sami ponesou veškeré své náklady spojené s účastí v zadávacím řízení</w:t>
      </w:r>
      <w:r>
        <w:rPr>
          <w:rFonts w:ascii="Calibri" w:hAnsi="Calibri" w:cs="Calibri"/>
          <w:sz w:val="24"/>
          <w:szCs w:val="24"/>
        </w:rPr>
        <w:t>;</w:t>
      </w:r>
    </w:p>
    <w:p w14:paraId="42B13919" w14:textId="77777777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jednotliví dodavatelé jsou povinni zdržet se jakýchkoli jednání, která by mohla narušit transparentní a nediskriminační průběh zadávacího řízení, zejména pak jednání, v jejichž důsledku by mohlo dojít k narušení soutěže mezi dodavateli v rámci zadání veřejné zakázky</w:t>
      </w:r>
      <w:r>
        <w:rPr>
          <w:rFonts w:ascii="Calibri" w:hAnsi="Calibri" w:cs="Calibri"/>
          <w:sz w:val="24"/>
          <w:szCs w:val="24"/>
        </w:rPr>
        <w:t>;</w:t>
      </w:r>
    </w:p>
    <w:p w14:paraId="42B1391A" w14:textId="77777777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dále upozorňuje dodavatele na skutečnost, že zadávací dokumentace je souhrnem požadavků zadavatele a nikoli konečným souhrnem veškerých požadavků vyplývajících z obecně platných norem. Dodavatel se tak musí při zpracování své nabídky vždy řídit nejen požadavky obsaženými v zadávací dokumentaci, ale též ustanoveními příslušných obecně závazných norem</w:t>
      </w:r>
      <w:r>
        <w:rPr>
          <w:rFonts w:ascii="Calibri" w:hAnsi="Calibri" w:cs="Calibri"/>
          <w:sz w:val="24"/>
          <w:szCs w:val="24"/>
        </w:rPr>
        <w:t>;</w:t>
      </w:r>
    </w:p>
    <w:p w14:paraId="42B1391B" w14:textId="66811F6B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bookmarkStart w:id="74" w:name="_Ref189566579"/>
      <w:r>
        <w:rPr>
          <w:rFonts w:ascii="Calibri" w:hAnsi="Calibri" w:cs="Calibri"/>
          <w:sz w:val="24"/>
          <w:szCs w:val="24"/>
        </w:rPr>
        <w:t xml:space="preserve">zadavatel si vyhrazuje právo zadávací řízení zrušit v případě, že na předmět veřejné zakázky nebude přiznána či poskytnuta </w:t>
      </w:r>
      <w:r w:rsidR="00E65499">
        <w:rPr>
          <w:rFonts w:ascii="Calibri" w:hAnsi="Calibri" w:cs="Calibri"/>
          <w:sz w:val="24"/>
          <w:szCs w:val="24"/>
        </w:rPr>
        <w:t>Dotace ve smyslu</w:t>
      </w:r>
      <w:r w:rsidR="00B42029">
        <w:rPr>
          <w:rFonts w:ascii="Calibri" w:hAnsi="Calibri" w:cs="Calibri"/>
          <w:sz w:val="24"/>
          <w:szCs w:val="24"/>
        </w:rPr>
        <w:t xml:space="preserve"> čl. 2 zadávací dokumentace</w:t>
      </w:r>
      <w:r w:rsidRPr="0013150D">
        <w:rPr>
          <w:rFonts w:ascii="Calibri" w:hAnsi="Calibri" w:cs="Calibri"/>
          <w:sz w:val="24"/>
          <w:szCs w:val="24"/>
        </w:rPr>
        <w:t>.</w:t>
      </w:r>
      <w:bookmarkEnd w:id="74"/>
    </w:p>
    <w:p w14:paraId="42B1391C" w14:textId="77777777" w:rsidR="00F6208A" w:rsidRDefault="00F6208A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2D946A73" w14:textId="77777777" w:rsidR="008030D2" w:rsidRDefault="008030D2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199DD9DB" w14:textId="77777777" w:rsidR="008030D2" w:rsidRDefault="008030D2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42B1391D" w14:textId="77777777" w:rsidR="00F6208A" w:rsidRPr="0013150D" w:rsidRDefault="00F6208A" w:rsidP="00F6208A">
      <w:pPr>
        <w:widowControl w:val="0"/>
        <w:tabs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lang w:eastAsia="ar-SA"/>
        </w:rPr>
      </w:pPr>
      <w:r w:rsidRPr="0013150D">
        <w:rPr>
          <w:rFonts w:ascii="Calibri" w:hAnsi="Calibri" w:cs="Calibri"/>
          <w:lang w:eastAsia="ar-SA"/>
        </w:rPr>
        <w:t>________________________________________</w:t>
      </w:r>
    </w:p>
    <w:p w14:paraId="42B1391E" w14:textId="77777777" w:rsidR="00F6208A" w:rsidRDefault="00F6208A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/>
          <w:bCs/>
          <w:lang w:eastAsia="ar-SA"/>
        </w:rPr>
      </w:pPr>
      <w:r>
        <w:rPr>
          <w:rFonts w:ascii="Calibri" w:hAnsi="Calibri" w:cs="Calibri"/>
          <w:b/>
          <w:bCs/>
          <w:lang w:eastAsia="ar-SA"/>
        </w:rPr>
        <w:t>Dopravní podnik Ostrava a.s.</w:t>
      </w:r>
    </w:p>
    <w:p w14:paraId="42B1391F" w14:textId="5667EBEC" w:rsidR="00F6208A" w:rsidRPr="001D2025" w:rsidRDefault="00835EC0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Cs/>
          <w:lang w:eastAsia="ar-SA"/>
        </w:rPr>
      </w:pPr>
      <w:r>
        <w:rPr>
          <w:rFonts w:ascii="Calibri" w:hAnsi="Calibri" w:cs="Calibri"/>
          <w:bCs/>
          <w:lang w:eastAsia="ar-SA"/>
        </w:rPr>
        <w:t>Ing. Hana Kubátková</w:t>
      </w:r>
    </w:p>
    <w:p w14:paraId="42B13920" w14:textId="77777777" w:rsidR="00F6208A" w:rsidRPr="001D2025" w:rsidRDefault="00F6208A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Cs/>
          <w:lang w:eastAsia="ar-SA"/>
        </w:rPr>
      </w:pPr>
      <w:r w:rsidRPr="001D2025">
        <w:rPr>
          <w:rFonts w:ascii="Calibri" w:hAnsi="Calibri" w:cs="Calibri"/>
          <w:bCs/>
          <w:lang w:eastAsia="ar-SA"/>
        </w:rPr>
        <w:t>specialista nákupu</w:t>
      </w:r>
    </w:p>
    <w:sectPr w:rsidR="00F6208A" w:rsidRPr="001D2025" w:rsidSect="0062101A"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5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0F5" w14:textId="77777777" w:rsidR="00105CA9" w:rsidRDefault="00105CA9">
      <w:r>
        <w:separator/>
      </w:r>
    </w:p>
  </w:endnote>
  <w:endnote w:type="continuationSeparator" w:id="0">
    <w:p w14:paraId="1C9D33DB" w14:textId="77777777" w:rsidR="00105CA9" w:rsidRDefault="00105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2A" w14:textId="77777777" w:rsidR="00AA6810" w:rsidRDefault="00AA6810" w:rsidP="00F620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B1392B" w14:textId="77777777" w:rsidR="00AA6810" w:rsidRDefault="00AA68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2C" w14:textId="77777777" w:rsidR="00AA6810" w:rsidRDefault="00AA6810" w:rsidP="00F6208A">
    <w:pPr>
      <w:pStyle w:val="Zpat"/>
      <w:rPr>
        <w:rStyle w:val="slostrnky"/>
        <w:rFonts w:ascii="Calibri" w:hAnsi="Calibri" w:cs="Calibri"/>
        <w:sz w:val="20"/>
        <w:szCs w:val="20"/>
      </w:rPr>
    </w:pPr>
  </w:p>
  <w:p w14:paraId="42B1392D" w14:textId="59D4A322" w:rsidR="00AA6810" w:rsidRPr="008E369D" w:rsidRDefault="00AA6810" w:rsidP="00F6208A">
    <w:pPr>
      <w:pStyle w:val="Zpat"/>
      <w:rPr>
        <w:rFonts w:asciiTheme="minorHAnsi" w:hAnsiTheme="minorHAnsi" w:cstheme="minorHAnsi"/>
        <w:sz w:val="22"/>
        <w:szCs w:val="22"/>
      </w:rPr>
    </w:pPr>
    <w:r w:rsidRPr="008E369D">
      <w:rPr>
        <w:rStyle w:val="slostrnky"/>
        <w:rFonts w:asciiTheme="minorHAnsi" w:hAnsiTheme="minorHAnsi" w:cstheme="minorHAnsi"/>
        <w:sz w:val="20"/>
        <w:szCs w:val="20"/>
      </w:rPr>
      <w:t>Zadávací dokumentace k</w:t>
    </w:r>
    <w:r>
      <w:rPr>
        <w:rStyle w:val="slostrnky"/>
        <w:rFonts w:asciiTheme="minorHAnsi" w:hAnsiTheme="minorHAnsi" w:cstheme="minorHAnsi"/>
        <w:sz w:val="20"/>
        <w:szCs w:val="20"/>
      </w:rPr>
      <w:t xml:space="preserve"> sektorové </w:t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veřejné zakázce nazvané: </w:t>
    </w:r>
    <w:r>
      <w:rPr>
        <w:rStyle w:val="slostrnky"/>
        <w:rFonts w:asciiTheme="minorHAnsi" w:hAnsiTheme="minorHAnsi" w:cstheme="minorHAnsi"/>
        <w:sz w:val="20"/>
        <w:szCs w:val="20"/>
      </w:rPr>
      <w:tab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Strana 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begin"/>
    </w:r>
    <w:r w:rsidRPr="008E369D">
      <w:rPr>
        <w:rStyle w:val="slostrnky"/>
        <w:rFonts w:asciiTheme="minorHAnsi" w:hAnsiTheme="minorHAnsi" w:cstheme="minorHAnsi"/>
        <w:sz w:val="20"/>
        <w:szCs w:val="20"/>
      </w:rPr>
      <w:instrText xml:space="preserve"> PAGE </w:instrTex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separate"/>
    </w:r>
    <w:r w:rsidR="00271EB0">
      <w:rPr>
        <w:rStyle w:val="slostrnky"/>
        <w:rFonts w:asciiTheme="minorHAnsi" w:hAnsiTheme="minorHAnsi" w:cstheme="minorHAnsi"/>
        <w:noProof/>
        <w:sz w:val="20"/>
        <w:szCs w:val="20"/>
      </w:rPr>
      <w:t>19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 (celkem 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sz w:val="20"/>
        <w:szCs w:val="20"/>
      </w:rPr>
      <w:instrText xml:space="preserve"> PAGEREF _Ref189566579 \h </w:instrText>
    </w:r>
    <w:r>
      <w:rPr>
        <w:rStyle w:val="slostrnky"/>
        <w:rFonts w:asciiTheme="minorHAnsi" w:hAnsiTheme="minorHAnsi" w:cstheme="minorHAnsi"/>
        <w:noProof/>
        <w:sz w:val="20"/>
        <w:szCs w:val="20"/>
      </w:rPr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separate"/>
    </w:r>
    <w:r w:rsidR="00BC4678">
      <w:rPr>
        <w:rStyle w:val="slostrnky"/>
        <w:rFonts w:asciiTheme="minorHAnsi" w:hAnsiTheme="minorHAnsi" w:cstheme="minorHAnsi"/>
        <w:noProof/>
        <w:sz w:val="20"/>
        <w:szCs w:val="20"/>
      </w:rPr>
      <w:t>31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>)</w:t>
    </w:r>
  </w:p>
  <w:p w14:paraId="42B1392E" w14:textId="29481A12" w:rsidR="00AA6810" w:rsidRPr="009C69BB" w:rsidRDefault="00AA6810" w:rsidP="00F6208A">
    <w:pPr>
      <w:pStyle w:val="Zpat"/>
      <w:rPr>
        <w:rStyle w:val="slostrnky"/>
        <w:rFonts w:asciiTheme="minorHAnsi" w:hAnsiTheme="minorHAnsi" w:cstheme="minorHAnsi"/>
        <w:sz w:val="20"/>
        <w:szCs w:val="20"/>
      </w:rPr>
    </w:pPr>
    <w:r w:rsidRPr="009C69BB">
      <w:rPr>
        <w:rStyle w:val="slostrnky"/>
        <w:rFonts w:asciiTheme="minorHAnsi" w:hAnsiTheme="minorHAnsi" w:cstheme="minorHAnsi"/>
        <w:sz w:val="20"/>
        <w:szCs w:val="20"/>
      </w:rPr>
      <w:t>„</w:t>
    </w:r>
    <w:r w:rsidRPr="00324B10">
      <w:rPr>
        <w:rStyle w:val="slostrnky"/>
        <w:rFonts w:asciiTheme="minorHAnsi" w:hAnsiTheme="minorHAnsi" w:cstheme="minorHAnsi"/>
        <w:sz w:val="20"/>
        <w:szCs w:val="20"/>
      </w:rPr>
      <w:t>Telematika 2025 – Řízení provozu MHD</w:t>
    </w:r>
    <w:r w:rsidRPr="009C69BB">
      <w:rPr>
        <w:rStyle w:val="slostrnky"/>
        <w:rFonts w:asciiTheme="minorHAnsi" w:hAnsiTheme="minorHAnsi" w:cstheme="minorHAnsi"/>
        <w:sz w:val="20"/>
        <w:szCs w:val="20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32" w14:textId="3D4B0609" w:rsidR="00AA6810" w:rsidRPr="008E369D" w:rsidRDefault="00AA6810" w:rsidP="00F6208A">
    <w:pPr>
      <w:pStyle w:val="Zpat"/>
      <w:rPr>
        <w:rFonts w:asciiTheme="minorHAnsi" w:hAnsiTheme="minorHAnsi" w:cstheme="minorHAnsi"/>
        <w:sz w:val="22"/>
        <w:szCs w:val="22"/>
      </w:rPr>
    </w:pPr>
    <w:r w:rsidRPr="008E369D">
      <w:rPr>
        <w:rStyle w:val="slostrnky"/>
        <w:rFonts w:asciiTheme="minorHAnsi" w:hAnsiTheme="minorHAnsi" w:cstheme="minorHAnsi"/>
        <w:sz w:val="20"/>
        <w:szCs w:val="20"/>
      </w:rPr>
      <w:t>Zadávací dokumentace k</w:t>
    </w:r>
    <w:r>
      <w:rPr>
        <w:rStyle w:val="slostrnky"/>
        <w:rFonts w:asciiTheme="minorHAnsi" w:hAnsiTheme="minorHAnsi" w:cstheme="minorHAnsi"/>
        <w:sz w:val="20"/>
        <w:szCs w:val="20"/>
      </w:rPr>
      <w:t xml:space="preserve"> sektorové </w:t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veřejné zakázce nazvané: </w:t>
    </w:r>
    <w:r w:rsidRPr="008E369D">
      <w:rPr>
        <w:rStyle w:val="slostrnky"/>
        <w:rFonts w:asciiTheme="minorHAnsi" w:hAnsiTheme="minorHAnsi" w:cstheme="minorHAnsi"/>
        <w:sz w:val="20"/>
        <w:szCs w:val="20"/>
      </w:rPr>
      <w:tab/>
      <w:t xml:space="preserve">Strana 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begin"/>
    </w:r>
    <w:r w:rsidRPr="008E369D">
      <w:rPr>
        <w:rStyle w:val="slostrnky"/>
        <w:rFonts w:asciiTheme="minorHAnsi" w:hAnsiTheme="minorHAnsi" w:cstheme="minorHAnsi"/>
        <w:sz w:val="20"/>
        <w:szCs w:val="20"/>
      </w:rPr>
      <w:instrText xml:space="preserve"> PAGE </w:instrTex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separate"/>
    </w:r>
    <w:r w:rsidR="00271EB0">
      <w:rPr>
        <w:rStyle w:val="slostrnky"/>
        <w:rFonts w:asciiTheme="minorHAnsi" w:hAnsiTheme="minorHAnsi" w:cstheme="minorHAnsi"/>
        <w:noProof/>
        <w:sz w:val="20"/>
        <w:szCs w:val="20"/>
      </w:rPr>
      <w:t>1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 (celkem 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sz w:val="20"/>
        <w:szCs w:val="20"/>
      </w:rPr>
      <w:instrText xml:space="preserve"> PAGEREF _Ref189566579 \h </w:instrText>
    </w:r>
    <w:r>
      <w:rPr>
        <w:rStyle w:val="slostrnky"/>
        <w:rFonts w:asciiTheme="minorHAnsi" w:hAnsiTheme="minorHAnsi" w:cstheme="minorHAnsi"/>
        <w:noProof/>
        <w:sz w:val="20"/>
        <w:szCs w:val="20"/>
      </w:rPr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separate"/>
    </w:r>
    <w:r w:rsidR="00BC4678">
      <w:rPr>
        <w:rStyle w:val="slostrnky"/>
        <w:rFonts w:asciiTheme="minorHAnsi" w:hAnsiTheme="minorHAnsi" w:cstheme="minorHAnsi"/>
        <w:noProof/>
        <w:sz w:val="20"/>
        <w:szCs w:val="20"/>
      </w:rPr>
      <w:t>31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>)</w:t>
    </w:r>
  </w:p>
  <w:p w14:paraId="42B13933" w14:textId="0B3EC91A" w:rsidR="00AA6810" w:rsidRPr="009C69BB" w:rsidRDefault="00AA6810" w:rsidP="00F6208A">
    <w:pPr>
      <w:pStyle w:val="Zpat"/>
      <w:rPr>
        <w:rStyle w:val="slostrnky"/>
        <w:rFonts w:asciiTheme="minorHAnsi" w:hAnsiTheme="minorHAnsi" w:cstheme="minorHAnsi"/>
        <w:sz w:val="20"/>
        <w:szCs w:val="20"/>
      </w:rPr>
    </w:pPr>
    <w:r w:rsidRPr="009C69BB">
      <w:rPr>
        <w:rStyle w:val="slostrnky"/>
        <w:rFonts w:asciiTheme="minorHAnsi" w:hAnsiTheme="minorHAnsi" w:cstheme="minorHAnsi"/>
        <w:sz w:val="20"/>
        <w:szCs w:val="20"/>
      </w:rPr>
      <w:t>„</w:t>
    </w:r>
    <w:r w:rsidRPr="00324B10">
      <w:rPr>
        <w:rStyle w:val="slostrnky"/>
        <w:rFonts w:asciiTheme="minorHAnsi" w:hAnsiTheme="minorHAnsi" w:cstheme="minorHAnsi"/>
        <w:sz w:val="20"/>
        <w:szCs w:val="20"/>
      </w:rPr>
      <w:t>Telematika 2025 – Řízení provozu MHD</w:t>
    </w:r>
    <w:r w:rsidRPr="009C69BB">
      <w:rPr>
        <w:rStyle w:val="slostrnky"/>
        <w:rFonts w:asciiTheme="minorHAnsi" w:hAnsiTheme="minorHAnsi" w:cstheme="minorHAnsi"/>
        <w:sz w:val="20"/>
        <w:szCs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5AB5D" w14:textId="77777777" w:rsidR="00105CA9" w:rsidRDefault="00105CA9">
      <w:r>
        <w:separator/>
      </w:r>
    </w:p>
  </w:footnote>
  <w:footnote w:type="continuationSeparator" w:id="0">
    <w:p w14:paraId="6BE90E74" w14:textId="77777777" w:rsidR="00105CA9" w:rsidRDefault="00105CA9">
      <w:r>
        <w:continuationSeparator/>
      </w:r>
    </w:p>
  </w:footnote>
  <w:footnote w:id="1">
    <w:p w14:paraId="76EFCA1F" w14:textId="77777777" w:rsidR="00AA6810" w:rsidRPr="00706EE8" w:rsidRDefault="00AA6810" w:rsidP="00E44C54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706EE8">
        <w:rPr>
          <w:rStyle w:val="Znakapoznpodarou"/>
          <w:rFonts w:ascii="Calibri" w:hAnsi="Calibri" w:cs="Calibri"/>
          <w:sz w:val="18"/>
          <w:szCs w:val="18"/>
        </w:rPr>
        <w:footnoteRef/>
      </w:r>
      <w:r w:rsidRPr="00706EE8">
        <w:rPr>
          <w:rFonts w:ascii="Calibri" w:hAnsi="Calibri" w:cs="Calibri"/>
          <w:sz w:val="18"/>
          <w:szCs w:val="18"/>
        </w:rPr>
        <w:t xml:space="preserve"> Pozn.: zadavatel upozorňuje, že stanovený počet jednotek, kterým je násobena hodinová sazba slouží pouze pro účely výpočtu v rámci modelového příkladu a není pro zadavatele nikterak závazný. V rámci Smlouvy bude toliko jen uvedena výše hodinové sazby.</w:t>
      </w:r>
    </w:p>
  </w:footnote>
  <w:footnote w:id="2">
    <w:p w14:paraId="3636A2AD" w14:textId="77777777" w:rsidR="00AA6810" w:rsidRPr="00706EE8" w:rsidRDefault="00AA6810" w:rsidP="00442E2B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706EE8">
        <w:rPr>
          <w:rStyle w:val="Znakapoznpodarou"/>
          <w:rFonts w:ascii="Calibri" w:hAnsi="Calibri" w:cs="Calibri"/>
          <w:sz w:val="18"/>
          <w:szCs w:val="18"/>
        </w:rPr>
        <w:footnoteRef/>
      </w:r>
      <w:r w:rsidRPr="00706EE8">
        <w:rPr>
          <w:rFonts w:ascii="Calibri" w:hAnsi="Calibri" w:cs="Calibri"/>
          <w:sz w:val="18"/>
          <w:szCs w:val="18"/>
        </w:rPr>
        <w:t xml:space="preserve"> Pozn.: zadavatel upozorňuje, že stanovený počet jednotek, kterým je násobena hodinová sazba slouží pouze pro účely výpočtu v rámci modelového příkladu a není pro zadavatele nikterak závazný. V rámci Smlouvy bude toliko jen uvedena výše hodinové sazby.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69CE" w14:textId="6A69500B" w:rsidR="00AA6810" w:rsidRPr="00E46E4C" w:rsidRDefault="00AA6810" w:rsidP="0062101A">
    <w:pPr>
      <w:pStyle w:val="Zhlav"/>
      <w:jc w:val="right"/>
    </w:pPr>
    <w:r>
      <w:rPr>
        <w:noProof/>
      </w:rPr>
      <w:drawing>
        <wp:inline distT="0" distB="0" distL="0" distR="0" wp14:anchorId="65309826" wp14:editId="1449E810">
          <wp:extent cx="1695450" cy="871269"/>
          <wp:effectExtent l="0" t="0" r="0" b="5080"/>
          <wp:docPr id="8" name="Obrázek 8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B13931" w14:textId="4FF2AA91" w:rsidR="00AA6810" w:rsidRPr="00A30492" w:rsidRDefault="00AA6810" w:rsidP="00A30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2609D2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927CDB"/>
    <w:multiLevelType w:val="hybridMultilevel"/>
    <w:tmpl w:val="E0248AA2"/>
    <w:lvl w:ilvl="0" w:tplc="F2AEA468">
      <w:start w:val="1"/>
      <w:numFmt w:val="upperRoman"/>
      <w:pStyle w:val="Styl20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BA13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EE3E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8C84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805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DC32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8A5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E9E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ACC4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9F5AC7"/>
    <w:multiLevelType w:val="multilevel"/>
    <w:tmpl w:val="D570A0C0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2DE2733"/>
    <w:multiLevelType w:val="hybridMultilevel"/>
    <w:tmpl w:val="185CFF58"/>
    <w:lvl w:ilvl="0" w:tplc="A51EF36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3E76B4C6" w:tentative="1">
      <w:start w:val="1"/>
      <w:numFmt w:val="lowerLetter"/>
      <w:lvlText w:val="%2."/>
      <w:lvlJc w:val="left"/>
      <w:pPr>
        <w:ind w:left="1440" w:hanging="360"/>
      </w:pPr>
    </w:lvl>
    <w:lvl w:ilvl="2" w:tplc="8442467C">
      <w:start w:val="1"/>
      <w:numFmt w:val="lowerRoman"/>
      <w:lvlText w:val="%3."/>
      <w:lvlJc w:val="right"/>
      <w:pPr>
        <w:ind w:left="2160" w:hanging="180"/>
      </w:pPr>
    </w:lvl>
    <w:lvl w:ilvl="3" w:tplc="5914D3E2" w:tentative="1">
      <w:start w:val="1"/>
      <w:numFmt w:val="decimal"/>
      <w:lvlText w:val="%4."/>
      <w:lvlJc w:val="left"/>
      <w:pPr>
        <w:ind w:left="2880" w:hanging="360"/>
      </w:pPr>
    </w:lvl>
    <w:lvl w:ilvl="4" w:tplc="1696D070" w:tentative="1">
      <w:start w:val="1"/>
      <w:numFmt w:val="lowerLetter"/>
      <w:lvlText w:val="%5."/>
      <w:lvlJc w:val="left"/>
      <w:pPr>
        <w:ind w:left="3600" w:hanging="360"/>
      </w:pPr>
    </w:lvl>
    <w:lvl w:ilvl="5" w:tplc="DC368ED4" w:tentative="1">
      <w:start w:val="1"/>
      <w:numFmt w:val="lowerRoman"/>
      <w:lvlText w:val="%6."/>
      <w:lvlJc w:val="right"/>
      <w:pPr>
        <w:ind w:left="4320" w:hanging="180"/>
      </w:pPr>
    </w:lvl>
    <w:lvl w:ilvl="6" w:tplc="DABCDE5A" w:tentative="1">
      <w:start w:val="1"/>
      <w:numFmt w:val="decimal"/>
      <w:lvlText w:val="%7."/>
      <w:lvlJc w:val="left"/>
      <w:pPr>
        <w:ind w:left="5040" w:hanging="360"/>
      </w:pPr>
    </w:lvl>
    <w:lvl w:ilvl="7" w:tplc="C3D67012" w:tentative="1">
      <w:start w:val="1"/>
      <w:numFmt w:val="lowerLetter"/>
      <w:lvlText w:val="%8."/>
      <w:lvlJc w:val="left"/>
      <w:pPr>
        <w:ind w:left="5760" w:hanging="360"/>
      </w:pPr>
    </w:lvl>
    <w:lvl w:ilvl="8" w:tplc="DF86B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2A34"/>
    <w:multiLevelType w:val="hybridMultilevel"/>
    <w:tmpl w:val="A15E41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D0AC0"/>
    <w:multiLevelType w:val="hybridMultilevel"/>
    <w:tmpl w:val="90E88FEC"/>
    <w:lvl w:ilvl="0" w:tplc="A9D864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3EB4F0EA">
      <w:start w:val="1"/>
      <w:numFmt w:val="upperRoman"/>
      <w:lvlText w:val="%2."/>
      <w:lvlJc w:val="right"/>
      <w:pPr>
        <w:ind w:left="1788" w:hanging="360"/>
      </w:pPr>
    </w:lvl>
    <w:lvl w:ilvl="2" w:tplc="07F6D2EE">
      <w:start w:val="1"/>
      <w:numFmt w:val="decimal"/>
      <w:lvlText w:val="%3."/>
      <w:lvlJc w:val="left"/>
      <w:pPr>
        <w:ind w:left="2513" w:hanging="180"/>
      </w:pPr>
    </w:lvl>
    <w:lvl w:ilvl="3" w:tplc="A77EFBF0">
      <w:start w:val="1"/>
      <w:numFmt w:val="bullet"/>
      <w:lvlText w:val=""/>
      <w:lvlJc w:val="left"/>
      <w:pPr>
        <w:ind w:left="3228" w:hanging="360"/>
      </w:pPr>
      <w:rPr>
        <w:rFonts w:ascii="Symbol" w:hAnsi="Symbol" w:hint="default"/>
      </w:rPr>
    </w:lvl>
    <w:lvl w:ilvl="4" w:tplc="D43204A6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BF9AEF04" w:tentative="1">
      <w:start w:val="1"/>
      <w:numFmt w:val="lowerRoman"/>
      <w:lvlText w:val="%6."/>
      <w:lvlJc w:val="right"/>
      <w:pPr>
        <w:ind w:left="4668" w:hanging="180"/>
      </w:pPr>
    </w:lvl>
    <w:lvl w:ilvl="6" w:tplc="EB907694" w:tentative="1">
      <w:start w:val="1"/>
      <w:numFmt w:val="decimal"/>
      <w:lvlText w:val="%7."/>
      <w:lvlJc w:val="left"/>
      <w:pPr>
        <w:ind w:left="5388" w:hanging="360"/>
      </w:pPr>
    </w:lvl>
    <w:lvl w:ilvl="7" w:tplc="8AD2355E" w:tentative="1">
      <w:start w:val="1"/>
      <w:numFmt w:val="lowerLetter"/>
      <w:lvlText w:val="%8."/>
      <w:lvlJc w:val="left"/>
      <w:pPr>
        <w:ind w:left="6108" w:hanging="360"/>
      </w:pPr>
    </w:lvl>
    <w:lvl w:ilvl="8" w:tplc="B3600AA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8F43E1"/>
    <w:multiLevelType w:val="hybridMultilevel"/>
    <w:tmpl w:val="09D21476"/>
    <w:lvl w:ilvl="0" w:tplc="086C6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0A32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hint="default"/>
      </w:rPr>
    </w:lvl>
    <w:lvl w:ilvl="2" w:tplc="E9B8007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DE4FC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1C2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DC03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B8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EC8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3CB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696713"/>
    <w:multiLevelType w:val="hybridMultilevel"/>
    <w:tmpl w:val="1DC0C5C8"/>
    <w:lvl w:ilvl="0" w:tplc="529EF94A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  <w:bCs w:val="0"/>
      </w:rPr>
    </w:lvl>
    <w:lvl w:ilvl="1" w:tplc="4E7683A0">
      <w:start w:val="1"/>
      <w:numFmt w:val="lowerLetter"/>
      <w:lvlText w:val="%2."/>
      <w:lvlJc w:val="left"/>
      <w:pPr>
        <w:ind w:left="2149" w:hanging="360"/>
      </w:pPr>
    </w:lvl>
    <w:lvl w:ilvl="2" w:tplc="2F52BA60" w:tentative="1">
      <w:start w:val="1"/>
      <w:numFmt w:val="lowerRoman"/>
      <w:lvlText w:val="%3."/>
      <w:lvlJc w:val="right"/>
      <w:pPr>
        <w:ind w:left="2869" w:hanging="180"/>
      </w:pPr>
    </w:lvl>
    <w:lvl w:ilvl="3" w:tplc="861C6D24" w:tentative="1">
      <w:start w:val="1"/>
      <w:numFmt w:val="decimal"/>
      <w:lvlText w:val="%4."/>
      <w:lvlJc w:val="left"/>
      <w:pPr>
        <w:ind w:left="3589" w:hanging="360"/>
      </w:pPr>
    </w:lvl>
    <w:lvl w:ilvl="4" w:tplc="97C63270" w:tentative="1">
      <w:start w:val="1"/>
      <w:numFmt w:val="lowerLetter"/>
      <w:lvlText w:val="%5."/>
      <w:lvlJc w:val="left"/>
      <w:pPr>
        <w:ind w:left="4309" w:hanging="360"/>
      </w:pPr>
    </w:lvl>
    <w:lvl w:ilvl="5" w:tplc="7DD24C82" w:tentative="1">
      <w:start w:val="1"/>
      <w:numFmt w:val="lowerRoman"/>
      <w:lvlText w:val="%6."/>
      <w:lvlJc w:val="right"/>
      <w:pPr>
        <w:ind w:left="5029" w:hanging="180"/>
      </w:pPr>
    </w:lvl>
    <w:lvl w:ilvl="6" w:tplc="7848C69E" w:tentative="1">
      <w:start w:val="1"/>
      <w:numFmt w:val="decimal"/>
      <w:lvlText w:val="%7."/>
      <w:lvlJc w:val="left"/>
      <w:pPr>
        <w:ind w:left="5749" w:hanging="360"/>
      </w:pPr>
    </w:lvl>
    <w:lvl w:ilvl="7" w:tplc="51D23B9C" w:tentative="1">
      <w:start w:val="1"/>
      <w:numFmt w:val="lowerLetter"/>
      <w:lvlText w:val="%8."/>
      <w:lvlJc w:val="left"/>
      <w:pPr>
        <w:ind w:left="6469" w:hanging="360"/>
      </w:pPr>
    </w:lvl>
    <w:lvl w:ilvl="8" w:tplc="4260CC1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684640"/>
    <w:multiLevelType w:val="hybridMultilevel"/>
    <w:tmpl w:val="02388D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25C7A"/>
    <w:multiLevelType w:val="multilevel"/>
    <w:tmpl w:val="E9D2B4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1" w15:restartNumberingAfterBreak="0">
    <w:nsid w:val="271F07C3"/>
    <w:multiLevelType w:val="multilevel"/>
    <w:tmpl w:val="B3FA19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2AA23788"/>
    <w:multiLevelType w:val="hybridMultilevel"/>
    <w:tmpl w:val="4EBE4B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7A7B"/>
    <w:multiLevelType w:val="hybridMultilevel"/>
    <w:tmpl w:val="3146D1F6"/>
    <w:lvl w:ilvl="0" w:tplc="04C8C57A">
      <w:start w:val="1"/>
      <w:numFmt w:val="decimal"/>
      <w:lvlText w:val="6.%1."/>
      <w:lvlJc w:val="left"/>
      <w:pPr>
        <w:ind w:left="1287" w:hanging="360"/>
      </w:pPr>
      <w:rPr>
        <w:rFonts w:cs="Times New Roman" w:hint="default"/>
        <w:b w:val="0"/>
      </w:rPr>
    </w:lvl>
    <w:lvl w:ilvl="1" w:tplc="5DB2DDEC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2F7CFA0A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12523EFA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61F8E37C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9F30767C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EE46A8AC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3FBEECFE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7BC0E100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2B83090F"/>
    <w:multiLevelType w:val="multilevel"/>
    <w:tmpl w:val="5B24F3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5" w15:restartNumberingAfterBreak="0">
    <w:nsid w:val="2D1E0412"/>
    <w:multiLevelType w:val="hybridMultilevel"/>
    <w:tmpl w:val="924AC8F0"/>
    <w:lvl w:ilvl="0" w:tplc="BF164288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E6D89F8A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E12251A2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44B09CFE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41F009F2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DD488E14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C9858C4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A9DAC30A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C7C8FB94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 w15:restartNumberingAfterBreak="0">
    <w:nsid w:val="372E2C5B"/>
    <w:multiLevelType w:val="multilevel"/>
    <w:tmpl w:val="D052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600BC6"/>
    <w:multiLevelType w:val="hybridMultilevel"/>
    <w:tmpl w:val="439C0CD6"/>
    <w:lvl w:ilvl="0" w:tplc="AA6209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2CF22" w:tentative="1">
      <w:start w:val="1"/>
      <w:numFmt w:val="lowerLetter"/>
      <w:lvlText w:val="%2."/>
      <w:lvlJc w:val="left"/>
      <w:pPr>
        <w:ind w:left="1440" w:hanging="360"/>
      </w:pPr>
    </w:lvl>
    <w:lvl w:ilvl="2" w:tplc="DF7AE390" w:tentative="1">
      <w:start w:val="1"/>
      <w:numFmt w:val="lowerRoman"/>
      <w:lvlText w:val="%3."/>
      <w:lvlJc w:val="right"/>
      <w:pPr>
        <w:ind w:left="2160" w:hanging="180"/>
      </w:pPr>
    </w:lvl>
    <w:lvl w:ilvl="3" w:tplc="887C848E" w:tentative="1">
      <w:start w:val="1"/>
      <w:numFmt w:val="decimal"/>
      <w:lvlText w:val="%4."/>
      <w:lvlJc w:val="left"/>
      <w:pPr>
        <w:ind w:left="2880" w:hanging="360"/>
      </w:pPr>
    </w:lvl>
    <w:lvl w:ilvl="4" w:tplc="B6EABFF6" w:tentative="1">
      <w:start w:val="1"/>
      <w:numFmt w:val="lowerLetter"/>
      <w:lvlText w:val="%5."/>
      <w:lvlJc w:val="left"/>
      <w:pPr>
        <w:ind w:left="3600" w:hanging="360"/>
      </w:pPr>
    </w:lvl>
    <w:lvl w:ilvl="5" w:tplc="CEA674EE" w:tentative="1">
      <w:start w:val="1"/>
      <w:numFmt w:val="lowerRoman"/>
      <w:lvlText w:val="%6."/>
      <w:lvlJc w:val="right"/>
      <w:pPr>
        <w:ind w:left="4320" w:hanging="180"/>
      </w:pPr>
    </w:lvl>
    <w:lvl w:ilvl="6" w:tplc="332C6BCE" w:tentative="1">
      <w:start w:val="1"/>
      <w:numFmt w:val="decimal"/>
      <w:lvlText w:val="%7."/>
      <w:lvlJc w:val="left"/>
      <w:pPr>
        <w:ind w:left="5040" w:hanging="360"/>
      </w:pPr>
    </w:lvl>
    <w:lvl w:ilvl="7" w:tplc="3BF23974" w:tentative="1">
      <w:start w:val="1"/>
      <w:numFmt w:val="lowerLetter"/>
      <w:lvlText w:val="%8."/>
      <w:lvlJc w:val="left"/>
      <w:pPr>
        <w:ind w:left="5760" w:hanging="360"/>
      </w:pPr>
    </w:lvl>
    <w:lvl w:ilvl="8" w:tplc="A7BAF8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570FF"/>
    <w:multiLevelType w:val="hybridMultilevel"/>
    <w:tmpl w:val="638A3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C43F7"/>
    <w:multiLevelType w:val="hybridMultilevel"/>
    <w:tmpl w:val="3D36A11E"/>
    <w:lvl w:ilvl="0" w:tplc="E9F60EEA">
      <w:start w:val="1"/>
      <w:numFmt w:val="lowerLetter"/>
      <w:lvlText w:val="%1)"/>
      <w:lvlJc w:val="left"/>
      <w:pPr>
        <w:ind w:left="348" w:hanging="360"/>
      </w:pPr>
    </w:lvl>
    <w:lvl w:ilvl="1" w:tplc="A1DC056C" w:tentative="1">
      <w:start w:val="1"/>
      <w:numFmt w:val="lowerLetter"/>
      <w:lvlText w:val="%2."/>
      <w:lvlJc w:val="left"/>
      <w:pPr>
        <w:ind w:left="1068" w:hanging="360"/>
      </w:pPr>
    </w:lvl>
    <w:lvl w:ilvl="2" w:tplc="621ADCC8" w:tentative="1">
      <w:start w:val="1"/>
      <w:numFmt w:val="lowerRoman"/>
      <w:lvlText w:val="%3."/>
      <w:lvlJc w:val="right"/>
      <w:pPr>
        <w:ind w:left="1788" w:hanging="180"/>
      </w:pPr>
    </w:lvl>
    <w:lvl w:ilvl="3" w:tplc="7728AD0E" w:tentative="1">
      <w:start w:val="1"/>
      <w:numFmt w:val="decimal"/>
      <w:lvlText w:val="%4."/>
      <w:lvlJc w:val="left"/>
      <w:pPr>
        <w:ind w:left="2508" w:hanging="360"/>
      </w:pPr>
    </w:lvl>
    <w:lvl w:ilvl="4" w:tplc="62745AAA" w:tentative="1">
      <w:start w:val="1"/>
      <w:numFmt w:val="lowerLetter"/>
      <w:lvlText w:val="%5."/>
      <w:lvlJc w:val="left"/>
      <w:pPr>
        <w:ind w:left="3228" w:hanging="360"/>
      </w:pPr>
    </w:lvl>
    <w:lvl w:ilvl="5" w:tplc="A37A2F2A" w:tentative="1">
      <w:start w:val="1"/>
      <w:numFmt w:val="lowerRoman"/>
      <w:lvlText w:val="%6."/>
      <w:lvlJc w:val="right"/>
      <w:pPr>
        <w:ind w:left="3948" w:hanging="180"/>
      </w:pPr>
    </w:lvl>
    <w:lvl w:ilvl="6" w:tplc="C3807E24" w:tentative="1">
      <w:start w:val="1"/>
      <w:numFmt w:val="decimal"/>
      <w:lvlText w:val="%7."/>
      <w:lvlJc w:val="left"/>
      <w:pPr>
        <w:ind w:left="4668" w:hanging="360"/>
      </w:pPr>
    </w:lvl>
    <w:lvl w:ilvl="7" w:tplc="8E12F59C" w:tentative="1">
      <w:start w:val="1"/>
      <w:numFmt w:val="lowerLetter"/>
      <w:lvlText w:val="%8."/>
      <w:lvlJc w:val="left"/>
      <w:pPr>
        <w:ind w:left="5388" w:hanging="360"/>
      </w:pPr>
    </w:lvl>
    <w:lvl w:ilvl="8" w:tplc="F7168AB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0" w15:restartNumberingAfterBreak="0">
    <w:nsid w:val="3C9A1717"/>
    <w:multiLevelType w:val="multilevel"/>
    <w:tmpl w:val="20A4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20927"/>
    <w:multiLevelType w:val="multilevel"/>
    <w:tmpl w:val="7C08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8417DC"/>
    <w:multiLevelType w:val="multilevel"/>
    <w:tmpl w:val="D570A0C0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65386D"/>
    <w:multiLevelType w:val="hybridMultilevel"/>
    <w:tmpl w:val="22125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47F72"/>
    <w:multiLevelType w:val="multilevel"/>
    <w:tmpl w:val="B0F2A4B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883" w:hanging="60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/>
        <w:sz w:val="22"/>
      </w:rPr>
    </w:lvl>
  </w:abstractNum>
  <w:abstractNum w:abstractNumId="25" w15:restartNumberingAfterBreak="0">
    <w:nsid w:val="43D34936"/>
    <w:multiLevelType w:val="hybridMultilevel"/>
    <w:tmpl w:val="73982CD0"/>
    <w:lvl w:ilvl="0" w:tplc="8ED60AE4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90ED828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FB860DC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60E9E90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9942F636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1E70FF3C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53CEA058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C0E0EB10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4252C628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5CD1CCD"/>
    <w:multiLevelType w:val="hybridMultilevel"/>
    <w:tmpl w:val="6D04B3A8"/>
    <w:lvl w:ilvl="0" w:tplc="035426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368E6AC">
      <w:start w:val="1"/>
      <w:numFmt w:val="lowerLetter"/>
      <w:lvlText w:val="%2."/>
      <w:lvlJc w:val="left"/>
      <w:pPr>
        <w:ind w:left="1440" w:hanging="360"/>
      </w:pPr>
    </w:lvl>
    <w:lvl w:ilvl="2" w:tplc="EEF4CB34" w:tentative="1">
      <w:start w:val="1"/>
      <w:numFmt w:val="lowerRoman"/>
      <w:lvlText w:val="%3."/>
      <w:lvlJc w:val="right"/>
      <w:pPr>
        <w:ind w:left="2160" w:hanging="180"/>
      </w:pPr>
    </w:lvl>
    <w:lvl w:ilvl="3" w:tplc="FD182822" w:tentative="1">
      <w:start w:val="1"/>
      <w:numFmt w:val="decimal"/>
      <w:lvlText w:val="%4."/>
      <w:lvlJc w:val="left"/>
      <w:pPr>
        <w:ind w:left="2880" w:hanging="360"/>
      </w:pPr>
    </w:lvl>
    <w:lvl w:ilvl="4" w:tplc="EF88B85E" w:tentative="1">
      <w:start w:val="1"/>
      <w:numFmt w:val="lowerLetter"/>
      <w:lvlText w:val="%5."/>
      <w:lvlJc w:val="left"/>
      <w:pPr>
        <w:ind w:left="3600" w:hanging="360"/>
      </w:pPr>
    </w:lvl>
    <w:lvl w:ilvl="5" w:tplc="90E672A4" w:tentative="1">
      <w:start w:val="1"/>
      <w:numFmt w:val="lowerRoman"/>
      <w:lvlText w:val="%6."/>
      <w:lvlJc w:val="right"/>
      <w:pPr>
        <w:ind w:left="4320" w:hanging="180"/>
      </w:pPr>
    </w:lvl>
    <w:lvl w:ilvl="6" w:tplc="85545E9C" w:tentative="1">
      <w:start w:val="1"/>
      <w:numFmt w:val="decimal"/>
      <w:lvlText w:val="%7."/>
      <w:lvlJc w:val="left"/>
      <w:pPr>
        <w:ind w:left="5040" w:hanging="360"/>
      </w:pPr>
    </w:lvl>
    <w:lvl w:ilvl="7" w:tplc="0B503EE6" w:tentative="1">
      <w:start w:val="1"/>
      <w:numFmt w:val="lowerLetter"/>
      <w:lvlText w:val="%8."/>
      <w:lvlJc w:val="left"/>
      <w:pPr>
        <w:ind w:left="5760" w:hanging="360"/>
      </w:pPr>
    </w:lvl>
    <w:lvl w:ilvl="8" w:tplc="785863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23A76"/>
    <w:multiLevelType w:val="hybridMultilevel"/>
    <w:tmpl w:val="21A40226"/>
    <w:lvl w:ilvl="0" w:tplc="AAFE4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90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F20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5E32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61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EE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F6D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A80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F21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261AA0"/>
    <w:multiLevelType w:val="multilevel"/>
    <w:tmpl w:val="BF5C9DB6"/>
    <w:lvl w:ilvl="0">
      <w:start w:val="1"/>
      <w:numFmt w:val="decimal"/>
      <w:pStyle w:val="Styl21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21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yl22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yl223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1543ABA"/>
    <w:multiLevelType w:val="hybridMultilevel"/>
    <w:tmpl w:val="58D4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10478"/>
    <w:multiLevelType w:val="hybridMultilevel"/>
    <w:tmpl w:val="02388D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91B75"/>
    <w:multiLevelType w:val="multilevel"/>
    <w:tmpl w:val="F792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938F41"/>
    <w:multiLevelType w:val="hybridMultilevel"/>
    <w:tmpl w:val="31B8BC02"/>
    <w:lvl w:ilvl="0" w:tplc="2102C9DA">
      <w:start w:val="1"/>
      <w:numFmt w:val="lowerLetter"/>
      <w:lvlText w:val="%1)"/>
      <w:lvlJc w:val="left"/>
      <w:rPr>
        <w:b w:val="0"/>
        <w:bCs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1C45913"/>
    <w:multiLevelType w:val="hybridMultilevel"/>
    <w:tmpl w:val="05CCD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758E9"/>
    <w:multiLevelType w:val="multilevel"/>
    <w:tmpl w:val="7090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502DA8"/>
    <w:multiLevelType w:val="hybridMultilevel"/>
    <w:tmpl w:val="9E3E1C6A"/>
    <w:lvl w:ilvl="0" w:tplc="3618B8D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A386A"/>
    <w:multiLevelType w:val="multilevel"/>
    <w:tmpl w:val="1582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A70B96"/>
    <w:multiLevelType w:val="hybridMultilevel"/>
    <w:tmpl w:val="800822E8"/>
    <w:lvl w:ilvl="0" w:tplc="C95EB0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CABB74" w:tentative="1">
      <w:start w:val="1"/>
      <w:numFmt w:val="lowerLetter"/>
      <w:lvlText w:val="%2."/>
      <w:lvlJc w:val="left"/>
      <w:pPr>
        <w:ind w:left="1440" w:hanging="360"/>
      </w:pPr>
    </w:lvl>
    <w:lvl w:ilvl="2" w:tplc="023AE6B0" w:tentative="1">
      <w:start w:val="1"/>
      <w:numFmt w:val="lowerRoman"/>
      <w:lvlText w:val="%3."/>
      <w:lvlJc w:val="right"/>
      <w:pPr>
        <w:ind w:left="2160" w:hanging="180"/>
      </w:pPr>
    </w:lvl>
    <w:lvl w:ilvl="3" w:tplc="91CCB75E" w:tentative="1">
      <w:start w:val="1"/>
      <w:numFmt w:val="decimal"/>
      <w:lvlText w:val="%4."/>
      <w:lvlJc w:val="left"/>
      <w:pPr>
        <w:ind w:left="2880" w:hanging="360"/>
      </w:pPr>
    </w:lvl>
    <w:lvl w:ilvl="4" w:tplc="338E2710" w:tentative="1">
      <w:start w:val="1"/>
      <w:numFmt w:val="lowerLetter"/>
      <w:lvlText w:val="%5."/>
      <w:lvlJc w:val="left"/>
      <w:pPr>
        <w:ind w:left="3600" w:hanging="360"/>
      </w:pPr>
    </w:lvl>
    <w:lvl w:ilvl="5" w:tplc="12FA4BD0" w:tentative="1">
      <w:start w:val="1"/>
      <w:numFmt w:val="lowerRoman"/>
      <w:lvlText w:val="%6."/>
      <w:lvlJc w:val="right"/>
      <w:pPr>
        <w:ind w:left="4320" w:hanging="180"/>
      </w:pPr>
    </w:lvl>
    <w:lvl w:ilvl="6" w:tplc="FED27584" w:tentative="1">
      <w:start w:val="1"/>
      <w:numFmt w:val="decimal"/>
      <w:lvlText w:val="%7."/>
      <w:lvlJc w:val="left"/>
      <w:pPr>
        <w:ind w:left="5040" w:hanging="360"/>
      </w:pPr>
    </w:lvl>
    <w:lvl w:ilvl="7" w:tplc="D6506FB6" w:tentative="1">
      <w:start w:val="1"/>
      <w:numFmt w:val="lowerLetter"/>
      <w:lvlText w:val="%8."/>
      <w:lvlJc w:val="left"/>
      <w:pPr>
        <w:ind w:left="5760" w:hanging="360"/>
      </w:pPr>
    </w:lvl>
    <w:lvl w:ilvl="8" w:tplc="124C61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A2BB0"/>
    <w:multiLevelType w:val="hybridMultilevel"/>
    <w:tmpl w:val="4D88CDE6"/>
    <w:lvl w:ilvl="0" w:tplc="86A4C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608E18" w:tentative="1">
      <w:start w:val="1"/>
      <w:numFmt w:val="lowerLetter"/>
      <w:lvlText w:val="%2."/>
      <w:lvlJc w:val="left"/>
      <w:pPr>
        <w:ind w:left="1440" w:hanging="360"/>
      </w:pPr>
    </w:lvl>
    <w:lvl w:ilvl="2" w:tplc="94A05AEC" w:tentative="1">
      <w:start w:val="1"/>
      <w:numFmt w:val="lowerRoman"/>
      <w:lvlText w:val="%3."/>
      <w:lvlJc w:val="right"/>
      <w:pPr>
        <w:ind w:left="2160" w:hanging="180"/>
      </w:pPr>
    </w:lvl>
    <w:lvl w:ilvl="3" w:tplc="67628C22" w:tentative="1">
      <w:start w:val="1"/>
      <w:numFmt w:val="decimal"/>
      <w:lvlText w:val="%4."/>
      <w:lvlJc w:val="left"/>
      <w:pPr>
        <w:ind w:left="2880" w:hanging="360"/>
      </w:pPr>
    </w:lvl>
    <w:lvl w:ilvl="4" w:tplc="7EFE5476" w:tentative="1">
      <w:start w:val="1"/>
      <w:numFmt w:val="lowerLetter"/>
      <w:lvlText w:val="%5."/>
      <w:lvlJc w:val="left"/>
      <w:pPr>
        <w:ind w:left="3600" w:hanging="360"/>
      </w:pPr>
    </w:lvl>
    <w:lvl w:ilvl="5" w:tplc="B55E4796" w:tentative="1">
      <w:start w:val="1"/>
      <w:numFmt w:val="lowerRoman"/>
      <w:lvlText w:val="%6."/>
      <w:lvlJc w:val="right"/>
      <w:pPr>
        <w:ind w:left="4320" w:hanging="180"/>
      </w:pPr>
    </w:lvl>
    <w:lvl w:ilvl="6" w:tplc="A532F56C" w:tentative="1">
      <w:start w:val="1"/>
      <w:numFmt w:val="decimal"/>
      <w:lvlText w:val="%7."/>
      <w:lvlJc w:val="left"/>
      <w:pPr>
        <w:ind w:left="5040" w:hanging="360"/>
      </w:pPr>
    </w:lvl>
    <w:lvl w:ilvl="7" w:tplc="D08C3E82" w:tentative="1">
      <w:start w:val="1"/>
      <w:numFmt w:val="lowerLetter"/>
      <w:lvlText w:val="%8."/>
      <w:lvlJc w:val="left"/>
      <w:pPr>
        <w:ind w:left="5760" w:hanging="360"/>
      </w:pPr>
    </w:lvl>
    <w:lvl w:ilvl="8" w:tplc="8E361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8394A"/>
    <w:multiLevelType w:val="hybridMultilevel"/>
    <w:tmpl w:val="05CCD9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310E2"/>
    <w:multiLevelType w:val="hybridMultilevel"/>
    <w:tmpl w:val="9ECEAC58"/>
    <w:lvl w:ilvl="0" w:tplc="9A2AEC3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DFE42D0" w:tentative="1">
      <w:start w:val="1"/>
      <w:numFmt w:val="lowerLetter"/>
      <w:lvlText w:val="%2."/>
      <w:lvlJc w:val="left"/>
      <w:pPr>
        <w:ind w:left="1440" w:hanging="360"/>
      </w:pPr>
    </w:lvl>
    <w:lvl w:ilvl="2" w:tplc="8D1ACB42" w:tentative="1">
      <w:start w:val="1"/>
      <w:numFmt w:val="lowerRoman"/>
      <w:lvlText w:val="%3."/>
      <w:lvlJc w:val="right"/>
      <w:pPr>
        <w:ind w:left="2160" w:hanging="180"/>
      </w:pPr>
    </w:lvl>
    <w:lvl w:ilvl="3" w:tplc="49C68042" w:tentative="1">
      <w:start w:val="1"/>
      <w:numFmt w:val="decimal"/>
      <w:lvlText w:val="%4."/>
      <w:lvlJc w:val="left"/>
      <w:pPr>
        <w:ind w:left="2880" w:hanging="360"/>
      </w:pPr>
    </w:lvl>
    <w:lvl w:ilvl="4" w:tplc="E2069698" w:tentative="1">
      <w:start w:val="1"/>
      <w:numFmt w:val="lowerLetter"/>
      <w:lvlText w:val="%5."/>
      <w:lvlJc w:val="left"/>
      <w:pPr>
        <w:ind w:left="3600" w:hanging="360"/>
      </w:pPr>
    </w:lvl>
    <w:lvl w:ilvl="5" w:tplc="BEDA4902" w:tentative="1">
      <w:start w:val="1"/>
      <w:numFmt w:val="lowerRoman"/>
      <w:lvlText w:val="%6."/>
      <w:lvlJc w:val="right"/>
      <w:pPr>
        <w:ind w:left="4320" w:hanging="180"/>
      </w:pPr>
    </w:lvl>
    <w:lvl w:ilvl="6" w:tplc="3A8ECED6" w:tentative="1">
      <w:start w:val="1"/>
      <w:numFmt w:val="decimal"/>
      <w:lvlText w:val="%7."/>
      <w:lvlJc w:val="left"/>
      <w:pPr>
        <w:ind w:left="5040" w:hanging="360"/>
      </w:pPr>
    </w:lvl>
    <w:lvl w:ilvl="7" w:tplc="A84873EC" w:tentative="1">
      <w:start w:val="1"/>
      <w:numFmt w:val="lowerLetter"/>
      <w:lvlText w:val="%8."/>
      <w:lvlJc w:val="left"/>
      <w:pPr>
        <w:ind w:left="5760" w:hanging="360"/>
      </w:pPr>
    </w:lvl>
    <w:lvl w:ilvl="8" w:tplc="9880F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6A15"/>
    <w:multiLevelType w:val="hybridMultilevel"/>
    <w:tmpl w:val="0BB22C2E"/>
    <w:lvl w:ilvl="0" w:tplc="75BE5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6AA4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F4A0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F44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604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0257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8031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6810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6C9E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528E3"/>
    <w:multiLevelType w:val="hybridMultilevel"/>
    <w:tmpl w:val="7D1AC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34FFD"/>
    <w:multiLevelType w:val="hybridMultilevel"/>
    <w:tmpl w:val="F65AA0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A6B41"/>
    <w:multiLevelType w:val="multilevel"/>
    <w:tmpl w:val="E3FCD488"/>
    <w:lvl w:ilvl="0">
      <w:start w:val="1"/>
      <w:numFmt w:val="decimal"/>
      <w:pStyle w:val="Seznamsodrkami2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CDE14C7"/>
    <w:multiLevelType w:val="hybridMultilevel"/>
    <w:tmpl w:val="F6B62DC2"/>
    <w:lvl w:ilvl="0" w:tplc="760C423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54D25186" w:tentative="1">
      <w:start w:val="1"/>
      <w:numFmt w:val="lowerLetter"/>
      <w:lvlText w:val="%2."/>
      <w:lvlJc w:val="left"/>
      <w:pPr>
        <w:ind w:left="1440" w:hanging="360"/>
      </w:pPr>
    </w:lvl>
    <w:lvl w:ilvl="2" w:tplc="0E60EE26" w:tentative="1">
      <w:start w:val="1"/>
      <w:numFmt w:val="lowerRoman"/>
      <w:lvlText w:val="%3."/>
      <w:lvlJc w:val="right"/>
      <w:pPr>
        <w:ind w:left="2160" w:hanging="180"/>
      </w:pPr>
    </w:lvl>
    <w:lvl w:ilvl="3" w:tplc="B4F23E6C" w:tentative="1">
      <w:start w:val="1"/>
      <w:numFmt w:val="decimal"/>
      <w:lvlText w:val="%4."/>
      <w:lvlJc w:val="left"/>
      <w:pPr>
        <w:ind w:left="2880" w:hanging="360"/>
      </w:pPr>
    </w:lvl>
    <w:lvl w:ilvl="4" w:tplc="25523F9E" w:tentative="1">
      <w:start w:val="1"/>
      <w:numFmt w:val="lowerLetter"/>
      <w:lvlText w:val="%5."/>
      <w:lvlJc w:val="left"/>
      <w:pPr>
        <w:ind w:left="3600" w:hanging="360"/>
      </w:pPr>
    </w:lvl>
    <w:lvl w:ilvl="5" w:tplc="F6CA6CE8" w:tentative="1">
      <w:start w:val="1"/>
      <w:numFmt w:val="lowerRoman"/>
      <w:lvlText w:val="%6."/>
      <w:lvlJc w:val="right"/>
      <w:pPr>
        <w:ind w:left="4320" w:hanging="180"/>
      </w:pPr>
    </w:lvl>
    <w:lvl w:ilvl="6" w:tplc="7354CA1E" w:tentative="1">
      <w:start w:val="1"/>
      <w:numFmt w:val="decimal"/>
      <w:lvlText w:val="%7."/>
      <w:lvlJc w:val="left"/>
      <w:pPr>
        <w:ind w:left="5040" w:hanging="360"/>
      </w:pPr>
    </w:lvl>
    <w:lvl w:ilvl="7" w:tplc="82322A56" w:tentative="1">
      <w:start w:val="1"/>
      <w:numFmt w:val="lowerLetter"/>
      <w:lvlText w:val="%8."/>
      <w:lvlJc w:val="left"/>
      <w:pPr>
        <w:ind w:left="5760" w:hanging="360"/>
      </w:pPr>
    </w:lvl>
    <w:lvl w:ilvl="8" w:tplc="B20295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F10BB"/>
    <w:multiLevelType w:val="hybridMultilevel"/>
    <w:tmpl w:val="02388D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675203">
    <w:abstractNumId w:val="1"/>
  </w:num>
  <w:num w:numId="2" w16cid:durableId="2103181969">
    <w:abstractNumId w:val="11"/>
  </w:num>
  <w:num w:numId="3" w16cid:durableId="1778594888">
    <w:abstractNumId w:val="7"/>
  </w:num>
  <w:num w:numId="4" w16cid:durableId="871922421">
    <w:abstractNumId w:val="13"/>
  </w:num>
  <w:num w:numId="5" w16cid:durableId="539975015">
    <w:abstractNumId w:val="28"/>
  </w:num>
  <w:num w:numId="6" w16cid:durableId="367218193">
    <w:abstractNumId w:val="2"/>
  </w:num>
  <w:num w:numId="7" w16cid:durableId="2049060925">
    <w:abstractNumId w:val="27"/>
  </w:num>
  <w:num w:numId="8" w16cid:durableId="2030981277">
    <w:abstractNumId w:val="41"/>
  </w:num>
  <w:num w:numId="9" w16cid:durableId="532039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0731583">
    <w:abstractNumId w:val="44"/>
  </w:num>
  <w:num w:numId="11" w16cid:durableId="362949953">
    <w:abstractNumId w:val="19"/>
  </w:num>
  <w:num w:numId="12" w16cid:durableId="865337788">
    <w:abstractNumId w:val="37"/>
  </w:num>
  <w:num w:numId="13" w16cid:durableId="1188986477">
    <w:abstractNumId w:val="17"/>
  </w:num>
  <w:num w:numId="14" w16cid:durableId="2134248254">
    <w:abstractNumId w:val="15"/>
  </w:num>
  <w:num w:numId="15" w16cid:durableId="1732076887">
    <w:abstractNumId w:val="4"/>
  </w:num>
  <w:num w:numId="16" w16cid:durableId="383721466">
    <w:abstractNumId w:val="45"/>
  </w:num>
  <w:num w:numId="17" w16cid:durableId="1218474200">
    <w:abstractNumId w:val="8"/>
  </w:num>
  <w:num w:numId="18" w16cid:durableId="1035890721">
    <w:abstractNumId w:val="24"/>
  </w:num>
  <w:num w:numId="19" w16cid:durableId="121844939">
    <w:abstractNumId w:val="40"/>
  </w:num>
  <w:num w:numId="20" w16cid:durableId="459998806">
    <w:abstractNumId w:val="26"/>
  </w:num>
  <w:num w:numId="21" w16cid:durableId="711928611">
    <w:abstractNumId w:val="6"/>
  </w:num>
  <w:num w:numId="22" w16cid:durableId="447357324">
    <w:abstractNumId w:val="25"/>
  </w:num>
  <w:num w:numId="23" w16cid:durableId="6954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51322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81902105">
    <w:abstractNumId w:val="14"/>
  </w:num>
  <w:num w:numId="26" w16cid:durableId="429398778">
    <w:abstractNumId w:val="33"/>
  </w:num>
  <w:num w:numId="27" w16cid:durableId="205915350">
    <w:abstractNumId w:val="5"/>
  </w:num>
  <w:num w:numId="28" w16cid:durableId="400761850">
    <w:abstractNumId w:val="39"/>
  </w:num>
  <w:num w:numId="29" w16cid:durableId="1296182546">
    <w:abstractNumId w:val="10"/>
  </w:num>
  <w:num w:numId="30" w16cid:durableId="1414279739">
    <w:abstractNumId w:val="7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6658463">
    <w:abstractNumId w:val="32"/>
  </w:num>
  <w:num w:numId="32" w16cid:durableId="630285937">
    <w:abstractNumId w:val="29"/>
  </w:num>
  <w:num w:numId="33" w16cid:durableId="153842479">
    <w:abstractNumId w:val="22"/>
  </w:num>
  <w:num w:numId="34" w16cid:durableId="1416780272">
    <w:abstractNumId w:val="23"/>
  </w:num>
  <w:num w:numId="35" w16cid:durableId="1929149872">
    <w:abstractNumId w:val="30"/>
  </w:num>
  <w:num w:numId="36" w16cid:durableId="1654140356">
    <w:abstractNumId w:val="43"/>
  </w:num>
  <w:num w:numId="37" w16cid:durableId="1269774568">
    <w:abstractNumId w:val="9"/>
  </w:num>
  <w:num w:numId="38" w16cid:durableId="349919161">
    <w:abstractNumId w:val="46"/>
  </w:num>
  <w:num w:numId="39" w16cid:durableId="1286039132">
    <w:abstractNumId w:val="35"/>
  </w:num>
  <w:num w:numId="40" w16cid:durableId="39132262">
    <w:abstractNumId w:val="12"/>
  </w:num>
  <w:num w:numId="41" w16cid:durableId="1669285548">
    <w:abstractNumId w:val="20"/>
  </w:num>
  <w:num w:numId="42" w16cid:durableId="1041395435">
    <w:abstractNumId w:val="34"/>
  </w:num>
  <w:num w:numId="43" w16cid:durableId="1897469999">
    <w:abstractNumId w:val="36"/>
  </w:num>
  <w:num w:numId="44" w16cid:durableId="1471746526">
    <w:abstractNumId w:val="21"/>
  </w:num>
  <w:num w:numId="45" w16cid:durableId="657344449">
    <w:abstractNumId w:val="31"/>
  </w:num>
  <w:num w:numId="46" w16cid:durableId="363024251">
    <w:abstractNumId w:val="16"/>
  </w:num>
  <w:num w:numId="47" w16cid:durableId="1853299548">
    <w:abstractNumId w:val="18"/>
  </w:num>
  <w:num w:numId="48" w16cid:durableId="1025135452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E12"/>
    <w:rsid w:val="00000D11"/>
    <w:rsid w:val="00001C67"/>
    <w:rsid w:val="00005A9D"/>
    <w:rsid w:val="00005C01"/>
    <w:rsid w:val="000108E6"/>
    <w:rsid w:val="00016C6D"/>
    <w:rsid w:val="0003181B"/>
    <w:rsid w:val="00031BB4"/>
    <w:rsid w:val="0003348C"/>
    <w:rsid w:val="0003460E"/>
    <w:rsid w:val="000427F9"/>
    <w:rsid w:val="000437D2"/>
    <w:rsid w:val="00044298"/>
    <w:rsid w:val="000459B7"/>
    <w:rsid w:val="000467A3"/>
    <w:rsid w:val="00050227"/>
    <w:rsid w:val="000506B6"/>
    <w:rsid w:val="0005105A"/>
    <w:rsid w:val="00051D02"/>
    <w:rsid w:val="00054636"/>
    <w:rsid w:val="000576BE"/>
    <w:rsid w:val="000578D8"/>
    <w:rsid w:val="00061848"/>
    <w:rsid w:val="00061A7D"/>
    <w:rsid w:val="00062B0C"/>
    <w:rsid w:val="00064068"/>
    <w:rsid w:val="0006439C"/>
    <w:rsid w:val="00064C43"/>
    <w:rsid w:val="0006559B"/>
    <w:rsid w:val="000724AA"/>
    <w:rsid w:val="00073A0C"/>
    <w:rsid w:val="00083589"/>
    <w:rsid w:val="00086605"/>
    <w:rsid w:val="00090C5D"/>
    <w:rsid w:val="00092AAB"/>
    <w:rsid w:val="000936E0"/>
    <w:rsid w:val="00094E46"/>
    <w:rsid w:val="00095D26"/>
    <w:rsid w:val="00096B32"/>
    <w:rsid w:val="000A0974"/>
    <w:rsid w:val="000A1837"/>
    <w:rsid w:val="000A1D7A"/>
    <w:rsid w:val="000A3796"/>
    <w:rsid w:val="000A7956"/>
    <w:rsid w:val="000B03F8"/>
    <w:rsid w:val="000B2947"/>
    <w:rsid w:val="000B4F1C"/>
    <w:rsid w:val="000B4F34"/>
    <w:rsid w:val="000C2BFB"/>
    <w:rsid w:val="000C2DCF"/>
    <w:rsid w:val="000C41C2"/>
    <w:rsid w:val="000C4B4D"/>
    <w:rsid w:val="000C7E9C"/>
    <w:rsid w:val="000D2281"/>
    <w:rsid w:val="000D2426"/>
    <w:rsid w:val="000D294D"/>
    <w:rsid w:val="000D7798"/>
    <w:rsid w:val="000D7AE6"/>
    <w:rsid w:val="000E3EE7"/>
    <w:rsid w:val="000E4FC5"/>
    <w:rsid w:val="000E6C34"/>
    <w:rsid w:val="000F013F"/>
    <w:rsid w:val="000F1ACE"/>
    <w:rsid w:val="000F470B"/>
    <w:rsid w:val="000F648D"/>
    <w:rsid w:val="000F68BF"/>
    <w:rsid w:val="000F6CB3"/>
    <w:rsid w:val="0010043D"/>
    <w:rsid w:val="00102BB7"/>
    <w:rsid w:val="00102D58"/>
    <w:rsid w:val="00102D97"/>
    <w:rsid w:val="00105CA9"/>
    <w:rsid w:val="0011006E"/>
    <w:rsid w:val="0011282D"/>
    <w:rsid w:val="00114A97"/>
    <w:rsid w:val="00120E2C"/>
    <w:rsid w:val="00134B5F"/>
    <w:rsid w:val="001430AD"/>
    <w:rsid w:val="00143E68"/>
    <w:rsid w:val="00144C91"/>
    <w:rsid w:val="00150F08"/>
    <w:rsid w:val="00156154"/>
    <w:rsid w:val="0016246A"/>
    <w:rsid w:val="00165644"/>
    <w:rsid w:val="00170E32"/>
    <w:rsid w:val="00172173"/>
    <w:rsid w:val="00175CBE"/>
    <w:rsid w:val="00176BE8"/>
    <w:rsid w:val="00177EF5"/>
    <w:rsid w:val="00186777"/>
    <w:rsid w:val="00186991"/>
    <w:rsid w:val="00186F92"/>
    <w:rsid w:val="00187037"/>
    <w:rsid w:val="00187214"/>
    <w:rsid w:val="00194D6D"/>
    <w:rsid w:val="001967F3"/>
    <w:rsid w:val="001A5198"/>
    <w:rsid w:val="001A5A81"/>
    <w:rsid w:val="001A6E6F"/>
    <w:rsid w:val="001A79D1"/>
    <w:rsid w:val="001B0D88"/>
    <w:rsid w:val="001B1080"/>
    <w:rsid w:val="001B1BA4"/>
    <w:rsid w:val="001B2A99"/>
    <w:rsid w:val="001D195B"/>
    <w:rsid w:val="001D3672"/>
    <w:rsid w:val="001D4D58"/>
    <w:rsid w:val="001D595D"/>
    <w:rsid w:val="001E424E"/>
    <w:rsid w:val="001E5342"/>
    <w:rsid w:val="001E567C"/>
    <w:rsid w:val="001E6310"/>
    <w:rsid w:val="001E6532"/>
    <w:rsid w:val="001E6B0B"/>
    <w:rsid w:val="001E78A6"/>
    <w:rsid w:val="001F098B"/>
    <w:rsid w:val="001F1DE3"/>
    <w:rsid w:val="001F1F03"/>
    <w:rsid w:val="002028EF"/>
    <w:rsid w:val="00211143"/>
    <w:rsid w:val="00211AE8"/>
    <w:rsid w:val="00211C3B"/>
    <w:rsid w:val="00216016"/>
    <w:rsid w:val="00216ABC"/>
    <w:rsid w:val="002173B3"/>
    <w:rsid w:val="00217ECC"/>
    <w:rsid w:val="00223EDB"/>
    <w:rsid w:val="00224395"/>
    <w:rsid w:val="00227FA7"/>
    <w:rsid w:val="0023101B"/>
    <w:rsid w:val="00231374"/>
    <w:rsid w:val="002338B0"/>
    <w:rsid w:val="0023566E"/>
    <w:rsid w:val="00235D89"/>
    <w:rsid w:val="00235DDD"/>
    <w:rsid w:val="0024080B"/>
    <w:rsid w:val="00244861"/>
    <w:rsid w:val="0024523D"/>
    <w:rsid w:val="00257D53"/>
    <w:rsid w:val="00260216"/>
    <w:rsid w:val="00261416"/>
    <w:rsid w:val="00262180"/>
    <w:rsid w:val="0026394C"/>
    <w:rsid w:val="00264240"/>
    <w:rsid w:val="0026541C"/>
    <w:rsid w:val="00267B62"/>
    <w:rsid w:val="00271EB0"/>
    <w:rsid w:val="002724C5"/>
    <w:rsid w:val="002760CD"/>
    <w:rsid w:val="0027744C"/>
    <w:rsid w:val="00284F41"/>
    <w:rsid w:val="00292700"/>
    <w:rsid w:val="002939D8"/>
    <w:rsid w:val="002946A0"/>
    <w:rsid w:val="00294D32"/>
    <w:rsid w:val="002A4D38"/>
    <w:rsid w:val="002A6F99"/>
    <w:rsid w:val="002A7409"/>
    <w:rsid w:val="002B337A"/>
    <w:rsid w:val="002B375A"/>
    <w:rsid w:val="002B5897"/>
    <w:rsid w:val="002C3D6E"/>
    <w:rsid w:val="002C5533"/>
    <w:rsid w:val="002C628D"/>
    <w:rsid w:val="002D1D07"/>
    <w:rsid w:val="002D3317"/>
    <w:rsid w:val="002D3C3E"/>
    <w:rsid w:val="002D4AD4"/>
    <w:rsid w:val="002D62D5"/>
    <w:rsid w:val="002E60B6"/>
    <w:rsid w:val="002F0209"/>
    <w:rsid w:val="002F1744"/>
    <w:rsid w:val="002F5D16"/>
    <w:rsid w:val="002F6147"/>
    <w:rsid w:val="002F6421"/>
    <w:rsid w:val="00300A26"/>
    <w:rsid w:val="00301BC3"/>
    <w:rsid w:val="0030307D"/>
    <w:rsid w:val="00303FBB"/>
    <w:rsid w:val="00306DFE"/>
    <w:rsid w:val="0030747F"/>
    <w:rsid w:val="00312D0A"/>
    <w:rsid w:val="00313B04"/>
    <w:rsid w:val="003145E5"/>
    <w:rsid w:val="003152C1"/>
    <w:rsid w:val="00324B10"/>
    <w:rsid w:val="00327F9C"/>
    <w:rsid w:val="00332A31"/>
    <w:rsid w:val="00336F3D"/>
    <w:rsid w:val="0034113D"/>
    <w:rsid w:val="003415D7"/>
    <w:rsid w:val="00341D8F"/>
    <w:rsid w:val="00350C54"/>
    <w:rsid w:val="0035393D"/>
    <w:rsid w:val="00353E96"/>
    <w:rsid w:val="00355691"/>
    <w:rsid w:val="00357750"/>
    <w:rsid w:val="003603CB"/>
    <w:rsid w:val="00361FE3"/>
    <w:rsid w:val="00362F8C"/>
    <w:rsid w:val="00363129"/>
    <w:rsid w:val="00365269"/>
    <w:rsid w:val="00371E9D"/>
    <w:rsid w:val="00372CC2"/>
    <w:rsid w:val="00372F9E"/>
    <w:rsid w:val="00373F49"/>
    <w:rsid w:val="003741E0"/>
    <w:rsid w:val="0037454A"/>
    <w:rsid w:val="00375102"/>
    <w:rsid w:val="003801C4"/>
    <w:rsid w:val="0038363E"/>
    <w:rsid w:val="00384721"/>
    <w:rsid w:val="003853F5"/>
    <w:rsid w:val="00387212"/>
    <w:rsid w:val="00387E26"/>
    <w:rsid w:val="00391B01"/>
    <w:rsid w:val="0039270A"/>
    <w:rsid w:val="00393D96"/>
    <w:rsid w:val="003955CE"/>
    <w:rsid w:val="00397472"/>
    <w:rsid w:val="003A0AB5"/>
    <w:rsid w:val="003A5588"/>
    <w:rsid w:val="003B21D2"/>
    <w:rsid w:val="003C2CE7"/>
    <w:rsid w:val="003C3A68"/>
    <w:rsid w:val="003D4CCD"/>
    <w:rsid w:val="003D5787"/>
    <w:rsid w:val="003E17A7"/>
    <w:rsid w:val="003E2C25"/>
    <w:rsid w:val="003E330D"/>
    <w:rsid w:val="003E5B26"/>
    <w:rsid w:val="003F1426"/>
    <w:rsid w:val="003F29A1"/>
    <w:rsid w:val="003F767A"/>
    <w:rsid w:val="00400405"/>
    <w:rsid w:val="00401FF1"/>
    <w:rsid w:val="00402F92"/>
    <w:rsid w:val="00405844"/>
    <w:rsid w:val="00412304"/>
    <w:rsid w:val="004148F5"/>
    <w:rsid w:val="004177F7"/>
    <w:rsid w:val="00420FBA"/>
    <w:rsid w:val="00421387"/>
    <w:rsid w:val="004226D3"/>
    <w:rsid w:val="004238FD"/>
    <w:rsid w:val="00425828"/>
    <w:rsid w:val="0043129D"/>
    <w:rsid w:val="00433E26"/>
    <w:rsid w:val="00437572"/>
    <w:rsid w:val="00440ACA"/>
    <w:rsid w:val="00440BAC"/>
    <w:rsid w:val="00442371"/>
    <w:rsid w:val="00442E2B"/>
    <w:rsid w:val="00443B14"/>
    <w:rsid w:val="004477DE"/>
    <w:rsid w:val="00451719"/>
    <w:rsid w:val="0046079E"/>
    <w:rsid w:val="00467CF6"/>
    <w:rsid w:val="004706B2"/>
    <w:rsid w:val="00470B29"/>
    <w:rsid w:val="0047219E"/>
    <w:rsid w:val="00476824"/>
    <w:rsid w:val="00477BCD"/>
    <w:rsid w:val="004802DE"/>
    <w:rsid w:val="0048476B"/>
    <w:rsid w:val="00485E64"/>
    <w:rsid w:val="00486223"/>
    <w:rsid w:val="00487B88"/>
    <w:rsid w:val="00490989"/>
    <w:rsid w:val="00491397"/>
    <w:rsid w:val="004941F1"/>
    <w:rsid w:val="00494E79"/>
    <w:rsid w:val="004968D9"/>
    <w:rsid w:val="004A1334"/>
    <w:rsid w:val="004A3C8F"/>
    <w:rsid w:val="004A41E1"/>
    <w:rsid w:val="004A4A80"/>
    <w:rsid w:val="004A7166"/>
    <w:rsid w:val="004B56A4"/>
    <w:rsid w:val="004B5C4E"/>
    <w:rsid w:val="004B7EF3"/>
    <w:rsid w:val="004C1EB9"/>
    <w:rsid w:val="004C3EC2"/>
    <w:rsid w:val="004C576E"/>
    <w:rsid w:val="004D098C"/>
    <w:rsid w:val="004D1100"/>
    <w:rsid w:val="004D22B3"/>
    <w:rsid w:val="004D3051"/>
    <w:rsid w:val="004D4065"/>
    <w:rsid w:val="004D5133"/>
    <w:rsid w:val="004E2B21"/>
    <w:rsid w:val="004E4473"/>
    <w:rsid w:val="004E4FC6"/>
    <w:rsid w:val="004E5991"/>
    <w:rsid w:val="004E6561"/>
    <w:rsid w:val="004E67FC"/>
    <w:rsid w:val="004E7699"/>
    <w:rsid w:val="004F2A97"/>
    <w:rsid w:val="004F59C7"/>
    <w:rsid w:val="004F6F96"/>
    <w:rsid w:val="00501DEB"/>
    <w:rsid w:val="005037EE"/>
    <w:rsid w:val="00505CF3"/>
    <w:rsid w:val="0051302A"/>
    <w:rsid w:val="0052095F"/>
    <w:rsid w:val="005237F5"/>
    <w:rsid w:val="00525118"/>
    <w:rsid w:val="00526129"/>
    <w:rsid w:val="00526BAC"/>
    <w:rsid w:val="00527852"/>
    <w:rsid w:val="00531273"/>
    <w:rsid w:val="00533020"/>
    <w:rsid w:val="00533A07"/>
    <w:rsid w:val="00535CFC"/>
    <w:rsid w:val="00537BF0"/>
    <w:rsid w:val="005407E1"/>
    <w:rsid w:val="00540C95"/>
    <w:rsid w:val="00541EB9"/>
    <w:rsid w:val="00543005"/>
    <w:rsid w:val="00543282"/>
    <w:rsid w:val="00543E3D"/>
    <w:rsid w:val="00547F38"/>
    <w:rsid w:val="00550315"/>
    <w:rsid w:val="00551661"/>
    <w:rsid w:val="00557E71"/>
    <w:rsid w:val="00560200"/>
    <w:rsid w:val="0056390A"/>
    <w:rsid w:val="00565D11"/>
    <w:rsid w:val="005664D9"/>
    <w:rsid w:val="00566642"/>
    <w:rsid w:val="0056786E"/>
    <w:rsid w:val="00570CCD"/>
    <w:rsid w:val="005712BB"/>
    <w:rsid w:val="005718A6"/>
    <w:rsid w:val="005766AC"/>
    <w:rsid w:val="00576940"/>
    <w:rsid w:val="005821F2"/>
    <w:rsid w:val="00593715"/>
    <w:rsid w:val="005A5934"/>
    <w:rsid w:val="005A6BBC"/>
    <w:rsid w:val="005B028A"/>
    <w:rsid w:val="005B063B"/>
    <w:rsid w:val="005B4D79"/>
    <w:rsid w:val="005B6FA5"/>
    <w:rsid w:val="005C3AA0"/>
    <w:rsid w:val="005C5354"/>
    <w:rsid w:val="005D28CE"/>
    <w:rsid w:val="005D5168"/>
    <w:rsid w:val="005D5628"/>
    <w:rsid w:val="005D7C5F"/>
    <w:rsid w:val="005E1BAE"/>
    <w:rsid w:val="005E3A7E"/>
    <w:rsid w:val="005E4EFB"/>
    <w:rsid w:val="005F288C"/>
    <w:rsid w:val="005F3280"/>
    <w:rsid w:val="00601DF0"/>
    <w:rsid w:val="006020B6"/>
    <w:rsid w:val="00603D5F"/>
    <w:rsid w:val="00603F80"/>
    <w:rsid w:val="0060593E"/>
    <w:rsid w:val="00606AE7"/>
    <w:rsid w:val="00610E8B"/>
    <w:rsid w:val="00616490"/>
    <w:rsid w:val="0062101A"/>
    <w:rsid w:val="00623967"/>
    <w:rsid w:val="00630DDD"/>
    <w:rsid w:val="00632D15"/>
    <w:rsid w:val="006332D6"/>
    <w:rsid w:val="00633B7C"/>
    <w:rsid w:val="00634B50"/>
    <w:rsid w:val="0063565B"/>
    <w:rsid w:val="00646A89"/>
    <w:rsid w:val="00646B19"/>
    <w:rsid w:val="00650BA4"/>
    <w:rsid w:val="00651FA4"/>
    <w:rsid w:val="006572BA"/>
    <w:rsid w:val="006578CF"/>
    <w:rsid w:val="00661088"/>
    <w:rsid w:val="00663791"/>
    <w:rsid w:val="00666BBD"/>
    <w:rsid w:val="006674A1"/>
    <w:rsid w:val="006726CF"/>
    <w:rsid w:val="00674CD1"/>
    <w:rsid w:val="00675432"/>
    <w:rsid w:val="00676621"/>
    <w:rsid w:val="006817A9"/>
    <w:rsid w:val="00683C21"/>
    <w:rsid w:val="006848A1"/>
    <w:rsid w:val="006864C7"/>
    <w:rsid w:val="0069065A"/>
    <w:rsid w:val="00692A44"/>
    <w:rsid w:val="006951E3"/>
    <w:rsid w:val="00695E4D"/>
    <w:rsid w:val="006979D3"/>
    <w:rsid w:val="006A17A1"/>
    <w:rsid w:val="006A3FDA"/>
    <w:rsid w:val="006A522C"/>
    <w:rsid w:val="006A553F"/>
    <w:rsid w:val="006A5665"/>
    <w:rsid w:val="006B00E4"/>
    <w:rsid w:val="006B01A1"/>
    <w:rsid w:val="006B0D74"/>
    <w:rsid w:val="006B298A"/>
    <w:rsid w:val="006B30CB"/>
    <w:rsid w:val="006B3629"/>
    <w:rsid w:val="006B7D90"/>
    <w:rsid w:val="006C1482"/>
    <w:rsid w:val="006C2249"/>
    <w:rsid w:val="006C59EA"/>
    <w:rsid w:val="006D227F"/>
    <w:rsid w:val="006D7B36"/>
    <w:rsid w:val="006E0875"/>
    <w:rsid w:val="006E11C6"/>
    <w:rsid w:val="006E5092"/>
    <w:rsid w:val="006E7765"/>
    <w:rsid w:val="006F2709"/>
    <w:rsid w:val="006F329F"/>
    <w:rsid w:val="006F525C"/>
    <w:rsid w:val="006F6802"/>
    <w:rsid w:val="0070019B"/>
    <w:rsid w:val="00703A4E"/>
    <w:rsid w:val="00711909"/>
    <w:rsid w:val="00711A03"/>
    <w:rsid w:val="007120A4"/>
    <w:rsid w:val="00715A05"/>
    <w:rsid w:val="007238DC"/>
    <w:rsid w:val="007240EE"/>
    <w:rsid w:val="007307A5"/>
    <w:rsid w:val="00730DBF"/>
    <w:rsid w:val="0073331D"/>
    <w:rsid w:val="0073430E"/>
    <w:rsid w:val="00741FB2"/>
    <w:rsid w:val="007426A1"/>
    <w:rsid w:val="007436B9"/>
    <w:rsid w:val="00745BCB"/>
    <w:rsid w:val="0075516A"/>
    <w:rsid w:val="007555EB"/>
    <w:rsid w:val="007563C0"/>
    <w:rsid w:val="0075647F"/>
    <w:rsid w:val="00756E8D"/>
    <w:rsid w:val="007607F1"/>
    <w:rsid w:val="0076330F"/>
    <w:rsid w:val="00766DF6"/>
    <w:rsid w:val="0077143E"/>
    <w:rsid w:val="00771562"/>
    <w:rsid w:val="00772B5C"/>
    <w:rsid w:val="00783C84"/>
    <w:rsid w:val="00785330"/>
    <w:rsid w:val="00785AD9"/>
    <w:rsid w:val="00785F5F"/>
    <w:rsid w:val="00794E7A"/>
    <w:rsid w:val="007A0193"/>
    <w:rsid w:val="007A01E6"/>
    <w:rsid w:val="007A07C1"/>
    <w:rsid w:val="007A0E3B"/>
    <w:rsid w:val="007A17B7"/>
    <w:rsid w:val="007A2E22"/>
    <w:rsid w:val="007A2F8F"/>
    <w:rsid w:val="007A4EAD"/>
    <w:rsid w:val="007A7390"/>
    <w:rsid w:val="007B00B4"/>
    <w:rsid w:val="007B148D"/>
    <w:rsid w:val="007B1F61"/>
    <w:rsid w:val="007B3366"/>
    <w:rsid w:val="007B44F3"/>
    <w:rsid w:val="007B50DE"/>
    <w:rsid w:val="007B55E5"/>
    <w:rsid w:val="007C16E1"/>
    <w:rsid w:val="007C1A90"/>
    <w:rsid w:val="007C266A"/>
    <w:rsid w:val="007C4839"/>
    <w:rsid w:val="007C5126"/>
    <w:rsid w:val="007D04BC"/>
    <w:rsid w:val="007D1213"/>
    <w:rsid w:val="007D16E8"/>
    <w:rsid w:val="007D3FF2"/>
    <w:rsid w:val="007D54F1"/>
    <w:rsid w:val="007D74A1"/>
    <w:rsid w:val="007E1872"/>
    <w:rsid w:val="007E3659"/>
    <w:rsid w:val="007E42F1"/>
    <w:rsid w:val="007E5BE3"/>
    <w:rsid w:val="007E6F27"/>
    <w:rsid w:val="007F27F5"/>
    <w:rsid w:val="007F3136"/>
    <w:rsid w:val="007F46FD"/>
    <w:rsid w:val="007F4A80"/>
    <w:rsid w:val="007F4B2E"/>
    <w:rsid w:val="007F5F6C"/>
    <w:rsid w:val="007F6483"/>
    <w:rsid w:val="00800555"/>
    <w:rsid w:val="008023B4"/>
    <w:rsid w:val="008030D2"/>
    <w:rsid w:val="008034BD"/>
    <w:rsid w:val="008073F7"/>
    <w:rsid w:val="008135AB"/>
    <w:rsid w:val="00815068"/>
    <w:rsid w:val="00820050"/>
    <w:rsid w:val="00821DEC"/>
    <w:rsid w:val="008231A5"/>
    <w:rsid w:val="008237E0"/>
    <w:rsid w:val="00835EC0"/>
    <w:rsid w:val="008443AB"/>
    <w:rsid w:val="008466A4"/>
    <w:rsid w:val="008471B4"/>
    <w:rsid w:val="00856E6A"/>
    <w:rsid w:val="00863499"/>
    <w:rsid w:val="008644AF"/>
    <w:rsid w:val="0086473B"/>
    <w:rsid w:val="00865382"/>
    <w:rsid w:val="00866B9B"/>
    <w:rsid w:val="008675E0"/>
    <w:rsid w:val="008710C6"/>
    <w:rsid w:val="008720B4"/>
    <w:rsid w:val="00874CBE"/>
    <w:rsid w:val="008765E7"/>
    <w:rsid w:val="00880FD4"/>
    <w:rsid w:val="00881F2F"/>
    <w:rsid w:val="00882B73"/>
    <w:rsid w:val="00882BDF"/>
    <w:rsid w:val="00883840"/>
    <w:rsid w:val="008840B2"/>
    <w:rsid w:val="0089052F"/>
    <w:rsid w:val="00895E81"/>
    <w:rsid w:val="008A186A"/>
    <w:rsid w:val="008A2C5F"/>
    <w:rsid w:val="008A3A97"/>
    <w:rsid w:val="008B002E"/>
    <w:rsid w:val="008B1154"/>
    <w:rsid w:val="008B17DD"/>
    <w:rsid w:val="008B34A3"/>
    <w:rsid w:val="008B4D27"/>
    <w:rsid w:val="008B5F41"/>
    <w:rsid w:val="008B7B60"/>
    <w:rsid w:val="008D125B"/>
    <w:rsid w:val="008D228F"/>
    <w:rsid w:val="008D2735"/>
    <w:rsid w:val="008D2B99"/>
    <w:rsid w:val="008D70EB"/>
    <w:rsid w:val="008D7CA5"/>
    <w:rsid w:val="008F0D4C"/>
    <w:rsid w:val="008F294C"/>
    <w:rsid w:val="008F53D6"/>
    <w:rsid w:val="008F5B02"/>
    <w:rsid w:val="009002AD"/>
    <w:rsid w:val="00907938"/>
    <w:rsid w:val="009135B3"/>
    <w:rsid w:val="00913E12"/>
    <w:rsid w:val="009166FF"/>
    <w:rsid w:val="00921A71"/>
    <w:rsid w:val="00922DD2"/>
    <w:rsid w:val="00926ED3"/>
    <w:rsid w:val="00933A40"/>
    <w:rsid w:val="00933EEE"/>
    <w:rsid w:val="00934E2D"/>
    <w:rsid w:val="00940179"/>
    <w:rsid w:val="00943F0E"/>
    <w:rsid w:val="00950061"/>
    <w:rsid w:val="00951207"/>
    <w:rsid w:val="00951CB6"/>
    <w:rsid w:val="00954EF1"/>
    <w:rsid w:val="009579BF"/>
    <w:rsid w:val="00960352"/>
    <w:rsid w:val="00960573"/>
    <w:rsid w:val="00960DB4"/>
    <w:rsid w:val="00963DA9"/>
    <w:rsid w:val="00972C00"/>
    <w:rsid w:val="00973145"/>
    <w:rsid w:val="00973E5D"/>
    <w:rsid w:val="009742C0"/>
    <w:rsid w:val="009748AB"/>
    <w:rsid w:val="00975429"/>
    <w:rsid w:val="0098171E"/>
    <w:rsid w:val="0098278B"/>
    <w:rsid w:val="009834D1"/>
    <w:rsid w:val="0098473F"/>
    <w:rsid w:val="00985AB4"/>
    <w:rsid w:val="009906AA"/>
    <w:rsid w:val="00992B56"/>
    <w:rsid w:val="009952F5"/>
    <w:rsid w:val="0099676C"/>
    <w:rsid w:val="00997142"/>
    <w:rsid w:val="00997B9D"/>
    <w:rsid w:val="009A0C15"/>
    <w:rsid w:val="009A0EB9"/>
    <w:rsid w:val="009A7703"/>
    <w:rsid w:val="009B110E"/>
    <w:rsid w:val="009B1AD1"/>
    <w:rsid w:val="009B27AA"/>
    <w:rsid w:val="009B4570"/>
    <w:rsid w:val="009C05CD"/>
    <w:rsid w:val="009C498D"/>
    <w:rsid w:val="009C656B"/>
    <w:rsid w:val="009C763D"/>
    <w:rsid w:val="009C7E10"/>
    <w:rsid w:val="009D1395"/>
    <w:rsid w:val="009D1F9D"/>
    <w:rsid w:val="009D2ED3"/>
    <w:rsid w:val="009D3844"/>
    <w:rsid w:val="009D4864"/>
    <w:rsid w:val="009D63DD"/>
    <w:rsid w:val="009D71CF"/>
    <w:rsid w:val="009E06E7"/>
    <w:rsid w:val="009E21D6"/>
    <w:rsid w:val="009E701E"/>
    <w:rsid w:val="009F10ED"/>
    <w:rsid w:val="009F4CF7"/>
    <w:rsid w:val="009F7697"/>
    <w:rsid w:val="009F7AF4"/>
    <w:rsid w:val="00A0181F"/>
    <w:rsid w:val="00A0272D"/>
    <w:rsid w:val="00A0466F"/>
    <w:rsid w:val="00A05896"/>
    <w:rsid w:val="00A10314"/>
    <w:rsid w:val="00A17336"/>
    <w:rsid w:val="00A226C6"/>
    <w:rsid w:val="00A2679B"/>
    <w:rsid w:val="00A30492"/>
    <w:rsid w:val="00A31C6C"/>
    <w:rsid w:val="00A356C9"/>
    <w:rsid w:val="00A44D73"/>
    <w:rsid w:val="00A47067"/>
    <w:rsid w:val="00A504F2"/>
    <w:rsid w:val="00A5249A"/>
    <w:rsid w:val="00A5432D"/>
    <w:rsid w:val="00A55A24"/>
    <w:rsid w:val="00A57805"/>
    <w:rsid w:val="00A60ED5"/>
    <w:rsid w:val="00A63FE6"/>
    <w:rsid w:val="00A65720"/>
    <w:rsid w:val="00A67632"/>
    <w:rsid w:val="00A74396"/>
    <w:rsid w:val="00A7732B"/>
    <w:rsid w:val="00A81C93"/>
    <w:rsid w:val="00A845E2"/>
    <w:rsid w:val="00A8491F"/>
    <w:rsid w:val="00A857F2"/>
    <w:rsid w:val="00A87C2A"/>
    <w:rsid w:val="00A9246C"/>
    <w:rsid w:val="00A93C89"/>
    <w:rsid w:val="00A97953"/>
    <w:rsid w:val="00AA2490"/>
    <w:rsid w:val="00AA3A78"/>
    <w:rsid w:val="00AA3F5F"/>
    <w:rsid w:val="00AA6689"/>
    <w:rsid w:val="00AA6810"/>
    <w:rsid w:val="00AA69DC"/>
    <w:rsid w:val="00AB3779"/>
    <w:rsid w:val="00AB3F8F"/>
    <w:rsid w:val="00AB7D2E"/>
    <w:rsid w:val="00AB7F7E"/>
    <w:rsid w:val="00AC06F0"/>
    <w:rsid w:val="00AC12B1"/>
    <w:rsid w:val="00AC2610"/>
    <w:rsid w:val="00AC3B11"/>
    <w:rsid w:val="00AC5204"/>
    <w:rsid w:val="00AC5775"/>
    <w:rsid w:val="00AD0138"/>
    <w:rsid w:val="00AD2639"/>
    <w:rsid w:val="00AD2680"/>
    <w:rsid w:val="00AE1E61"/>
    <w:rsid w:val="00AE3D7A"/>
    <w:rsid w:val="00AF24C2"/>
    <w:rsid w:val="00AF3139"/>
    <w:rsid w:val="00AF5A16"/>
    <w:rsid w:val="00AF67B9"/>
    <w:rsid w:val="00B00FBB"/>
    <w:rsid w:val="00B04ECF"/>
    <w:rsid w:val="00B0602E"/>
    <w:rsid w:val="00B12CEA"/>
    <w:rsid w:val="00B13281"/>
    <w:rsid w:val="00B1432D"/>
    <w:rsid w:val="00B169EE"/>
    <w:rsid w:val="00B2400A"/>
    <w:rsid w:val="00B24208"/>
    <w:rsid w:val="00B24C81"/>
    <w:rsid w:val="00B25641"/>
    <w:rsid w:val="00B322AE"/>
    <w:rsid w:val="00B40E68"/>
    <w:rsid w:val="00B42029"/>
    <w:rsid w:val="00B42C04"/>
    <w:rsid w:val="00B45968"/>
    <w:rsid w:val="00B47954"/>
    <w:rsid w:val="00B51398"/>
    <w:rsid w:val="00B63C1A"/>
    <w:rsid w:val="00B70D93"/>
    <w:rsid w:val="00B71133"/>
    <w:rsid w:val="00B736B8"/>
    <w:rsid w:val="00B74329"/>
    <w:rsid w:val="00B7732D"/>
    <w:rsid w:val="00B77C4A"/>
    <w:rsid w:val="00B80E58"/>
    <w:rsid w:val="00B825B6"/>
    <w:rsid w:val="00B86CBF"/>
    <w:rsid w:val="00B9361B"/>
    <w:rsid w:val="00B96A11"/>
    <w:rsid w:val="00B970F4"/>
    <w:rsid w:val="00B9728C"/>
    <w:rsid w:val="00B97C67"/>
    <w:rsid w:val="00BA1D05"/>
    <w:rsid w:val="00BA6183"/>
    <w:rsid w:val="00BB0A04"/>
    <w:rsid w:val="00BB1831"/>
    <w:rsid w:val="00BB4249"/>
    <w:rsid w:val="00BB5B4D"/>
    <w:rsid w:val="00BB5B6E"/>
    <w:rsid w:val="00BB7DA6"/>
    <w:rsid w:val="00BC322A"/>
    <w:rsid w:val="00BC4678"/>
    <w:rsid w:val="00BC7232"/>
    <w:rsid w:val="00BC76BA"/>
    <w:rsid w:val="00BD27BE"/>
    <w:rsid w:val="00BD2E95"/>
    <w:rsid w:val="00BD3CA7"/>
    <w:rsid w:val="00BD51E1"/>
    <w:rsid w:val="00BE4D08"/>
    <w:rsid w:val="00BE5374"/>
    <w:rsid w:val="00BE670E"/>
    <w:rsid w:val="00BE6CB9"/>
    <w:rsid w:val="00BF08FA"/>
    <w:rsid w:val="00BF79DC"/>
    <w:rsid w:val="00C00063"/>
    <w:rsid w:val="00C0240B"/>
    <w:rsid w:val="00C0537E"/>
    <w:rsid w:val="00C05475"/>
    <w:rsid w:val="00C06B9C"/>
    <w:rsid w:val="00C0736D"/>
    <w:rsid w:val="00C10ED3"/>
    <w:rsid w:val="00C114DC"/>
    <w:rsid w:val="00C11B46"/>
    <w:rsid w:val="00C12C74"/>
    <w:rsid w:val="00C14619"/>
    <w:rsid w:val="00C1618D"/>
    <w:rsid w:val="00C2020E"/>
    <w:rsid w:val="00C2074F"/>
    <w:rsid w:val="00C30AE9"/>
    <w:rsid w:val="00C32439"/>
    <w:rsid w:val="00C331CF"/>
    <w:rsid w:val="00C33972"/>
    <w:rsid w:val="00C36086"/>
    <w:rsid w:val="00C369A1"/>
    <w:rsid w:val="00C36FD7"/>
    <w:rsid w:val="00C40A9A"/>
    <w:rsid w:val="00C635B5"/>
    <w:rsid w:val="00C71809"/>
    <w:rsid w:val="00C76117"/>
    <w:rsid w:val="00C77249"/>
    <w:rsid w:val="00C802EF"/>
    <w:rsid w:val="00C83173"/>
    <w:rsid w:val="00C83748"/>
    <w:rsid w:val="00C838E9"/>
    <w:rsid w:val="00C87129"/>
    <w:rsid w:val="00C90286"/>
    <w:rsid w:val="00C91828"/>
    <w:rsid w:val="00C91A6C"/>
    <w:rsid w:val="00C920DA"/>
    <w:rsid w:val="00C92622"/>
    <w:rsid w:val="00CA20A7"/>
    <w:rsid w:val="00CA319E"/>
    <w:rsid w:val="00CA7105"/>
    <w:rsid w:val="00CA765B"/>
    <w:rsid w:val="00CB0D12"/>
    <w:rsid w:val="00CB0F6F"/>
    <w:rsid w:val="00CB7AB8"/>
    <w:rsid w:val="00CC3922"/>
    <w:rsid w:val="00CD1584"/>
    <w:rsid w:val="00CD224B"/>
    <w:rsid w:val="00CD7914"/>
    <w:rsid w:val="00CE5C23"/>
    <w:rsid w:val="00CE6935"/>
    <w:rsid w:val="00D00464"/>
    <w:rsid w:val="00D00B32"/>
    <w:rsid w:val="00D0487A"/>
    <w:rsid w:val="00D04F7C"/>
    <w:rsid w:val="00D051DE"/>
    <w:rsid w:val="00D11EE8"/>
    <w:rsid w:val="00D1212C"/>
    <w:rsid w:val="00D12E9E"/>
    <w:rsid w:val="00D13FB2"/>
    <w:rsid w:val="00D14D94"/>
    <w:rsid w:val="00D15705"/>
    <w:rsid w:val="00D16B66"/>
    <w:rsid w:val="00D223A7"/>
    <w:rsid w:val="00D26618"/>
    <w:rsid w:val="00D33F33"/>
    <w:rsid w:val="00D34132"/>
    <w:rsid w:val="00D43E49"/>
    <w:rsid w:val="00D477A0"/>
    <w:rsid w:val="00D61995"/>
    <w:rsid w:val="00D619AC"/>
    <w:rsid w:val="00D64140"/>
    <w:rsid w:val="00D70416"/>
    <w:rsid w:val="00D70531"/>
    <w:rsid w:val="00D717FE"/>
    <w:rsid w:val="00D74C5D"/>
    <w:rsid w:val="00D7679B"/>
    <w:rsid w:val="00D81BA8"/>
    <w:rsid w:val="00D820F4"/>
    <w:rsid w:val="00D86D0A"/>
    <w:rsid w:val="00D944F2"/>
    <w:rsid w:val="00D96EF2"/>
    <w:rsid w:val="00DA42DE"/>
    <w:rsid w:val="00DA6296"/>
    <w:rsid w:val="00DA6752"/>
    <w:rsid w:val="00DB0A72"/>
    <w:rsid w:val="00DB4477"/>
    <w:rsid w:val="00DB4CE1"/>
    <w:rsid w:val="00DB5DE9"/>
    <w:rsid w:val="00DB6078"/>
    <w:rsid w:val="00DB7BB3"/>
    <w:rsid w:val="00DC10A5"/>
    <w:rsid w:val="00DC2A4B"/>
    <w:rsid w:val="00DC33EF"/>
    <w:rsid w:val="00DC448F"/>
    <w:rsid w:val="00DC62C2"/>
    <w:rsid w:val="00DD1EE8"/>
    <w:rsid w:val="00DE3595"/>
    <w:rsid w:val="00DE645F"/>
    <w:rsid w:val="00DF0B75"/>
    <w:rsid w:val="00DF1737"/>
    <w:rsid w:val="00DF2BCA"/>
    <w:rsid w:val="00DF691E"/>
    <w:rsid w:val="00DF755B"/>
    <w:rsid w:val="00E00C78"/>
    <w:rsid w:val="00E03FFA"/>
    <w:rsid w:val="00E0573E"/>
    <w:rsid w:val="00E064B3"/>
    <w:rsid w:val="00E07423"/>
    <w:rsid w:val="00E105EE"/>
    <w:rsid w:val="00E1251E"/>
    <w:rsid w:val="00E1311E"/>
    <w:rsid w:val="00E14D01"/>
    <w:rsid w:val="00E1520F"/>
    <w:rsid w:val="00E15D5A"/>
    <w:rsid w:val="00E162A4"/>
    <w:rsid w:val="00E2000A"/>
    <w:rsid w:val="00E3471B"/>
    <w:rsid w:val="00E35661"/>
    <w:rsid w:val="00E35BE9"/>
    <w:rsid w:val="00E35E21"/>
    <w:rsid w:val="00E36977"/>
    <w:rsid w:val="00E44C54"/>
    <w:rsid w:val="00E457C4"/>
    <w:rsid w:val="00E4637B"/>
    <w:rsid w:val="00E5090F"/>
    <w:rsid w:val="00E54FDA"/>
    <w:rsid w:val="00E65499"/>
    <w:rsid w:val="00E6722B"/>
    <w:rsid w:val="00E673C2"/>
    <w:rsid w:val="00E7402D"/>
    <w:rsid w:val="00E829AC"/>
    <w:rsid w:val="00E852AF"/>
    <w:rsid w:val="00E85B4D"/>
    <w:rsid w:val="00E92370"/>
    <w:rsid w:val="00E94B75"/>
    <w:rsid w:val="00E9523E"/>
    <w:rsid w:val="00E97775"/>
    <w:rsid w:val="00EA0DA3"/>
    <w:rsid w:val="00EA19A2"/>
    <w:rsid w:val="00EB0409"/>
    <w:rsid w:val="00EB17EA"/>
    <w:rsid w:val="00EB5C31"/>
    <w:rsid w:val="00EC0C14"/>
    <w:rsid w:val="00EC1BFB"/>
    <w:rsid w:val="00EC3F72"/>
    <w:rsid w:val="00EC4D83"/>
    <w:rsid w:val="00EC5C9F"/>
    <w:rsid w:val="00ED1D37"/>
    <w:rsid w:val="00ED2457"/>
    <w:rsid w:val="00ED382F"/>
    <w:rsid w:val="00ED38DA"/>
    <w:rsid w:val="00ED685D"/>
    <w:rsid w:val="00ED7107"/>
    <w:rsid w:val="00EE2408"/>
    <w:rsid w:val="00EE7CFA"/>
    <w:rsid w:val="00EE7F1C"/>
    <w:rsid w:val="00EF32B2"/>
    <w:rsid w:val="00F01EBF"/>
    <w:rsid w:val="00F028F2"/>
    <w:rsid w:val="00F065BD"/>
    <w:rsid w:val="00F07CF0"/>
    <w:rsid w:val="00F10D18"/>
    <w:rsid w:val="00F118E7"/>
    <w:rsid w:val="00F126D4"/>
    <w:rsid w:val="00F12A1A"/>
    <w:rsid w:val="00F13416"/>
    <w:rsid w:val="00F135DA"/>
    <w:rsid w:val="00F2036C"/>
    <w:rsid w:val="00F20608"/>
    <w:rsid w:val="00F21BD3"/>
    <w:rsid w:val="00F25707"/>
    <w:rsid w:val="00F26B13"/>
    <w:rsid w:val="00F3189B"/>
    <w:rsid w:val="00F325D5"/>
    <w:rsid w:val="00F3448E"/>
    <w:rsid w:val="00F36798"/>
    <w:rsid w:val="00F541B2"/>
    <w:rsid w:val="00F54AD9"/>
    <w:rsid w:val="00F566DB"/>
    <w:rsid w:val="00F56E68"/>
    <w:rsid w:val="00F574BC"/>
    <w:rsid w:val="00F6208A"/>
    <w:rsid w:val="00F628A1"/>
    <w:rsid w:val="00F64F37"/>
    <w:rsid w:val="00F65579"/>
    <w:rsid w:val="00F66CE7"/>
    <w:rsid w:val="00F678D2"/>
    <w:rsid w:val="00F71F30"/>
    <w:rsid w:val="00F72835"/>
    <w:rsid w:val="00F74257"/>
    <w:rsid w:val="00F821F2"/>
    <w:rsid w:val="00F8474F"/>
    <w:rsid w:val="00F84758"/>
    <w:rsid w:val="00F86EF8"/>
    <w:rsid w:val="00F91125"/>
    <w:rsid w:val="00F93A9E"/>
    <w:rsid w:val="00FA2FBF"/>
    <w:rsid w:val="00FA7BA9"/>
    <w:rsid w:val="00FB1C0A"/>
    <w:rsid w:val="00FB1D92"/>
    <w:rsid w:val="00FB4F00"/>
    <w:rsid w:val="00FC08F2"/>
    <w:rsid w:val="00FC159B"/>
    <w:rsid w:val="00FC7271"/>
    <w:rsid w:val="00FC73C9"/>
    <w:rsid w:val="00FD2AE6"/>
    <w:rsid w:val="00FD36DA"/>
    <w:rsid w:val="00FE10E0"/>
    <w:rsid w:val="00FE159E"/>
    <w:rsid w:val="00FE1841"/>
    <w:rsid w:val="00FE26D6"/>
    <w:rsid w:val="00FF0C51"/>
    <w:rsid w:val="00FF1DBC"/>
    <w:rsid w:val="00FF343F"/>
    <w:rsid w:val="00FF432A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13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3FB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542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FA61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locked/>
    <w:rsid w:val="006E1B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FA61D7"/>
    <w:rPr>
      <w:rFonts w:ascii="Arial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B364A5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B364A5"/>
    <w:pPr>
      <w:widowControl w:val="0"/>
      <w:jc w:val="both"/>
    </w:pPr>
    <w:rPr>
      <w:rFonts w:ascii="Arial" w:hAnsi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364A5"/>
    <w:rPr>
      <w:rFonts w:ascii="Arial" w:hAnsi="Arial" w:cs="Times New Roman"/>
      <w:sz w:val="20"/>
      <w:szCs w:val="20"/>
      <w:lang w:eastAsia="ar-SA" w:bidi="ar-SA"/>
    </w:rPr>
  </w:style>
  <w:style w:type="paragraph" w:styleId="Seznam">
    <w:name w:val="List"/>
    <w:basedOn w:val="Normln"/>
    <w:uiPriority w:val="99"/>
    <w:rsid w:val="00B364A5"/>
    <w:pPr>
      <w:ind w:left="283" w:hanging="283"/>
    </w:pPr>
    <w:rPr>
      <w:rFonts w:ascii="Arial" w:hAnsi="Arial"/>
      <w:sz w:val="20"/>
      <w:szCs w:val="20"/>
      <w:lang w:eastAsia="ar-SA"/>
    </w:rPr>
  </w:style>
  <w:style w:type="paragraph" w:styleId="Normlnweb">
    <w:name w:val="Normal (Web)"/>
    <w:basedOn w:val="Normln"/>
    <w:uiPriority w:val="99"/>
    <w:rsid w:val="00B364A5"/>
    <w:pPr>
      <w:spacing w:before="280" w:after="280"/>
    </w:pPr>
    <w:rPr>
      <w:lang w:eastAsia="ar-SA"/>
    </w:rPr>
  </w:style>
  <w:style w:type="paragraph" w:customStyle="1" w:styleId="normalodsazene">
    <w:name w:val="normalodsazene"/>
    <w:basedOn w:val="Normln"/>
    <w:uiPriority w:val="99"/>
    <w:rsid w:val="00B364A5"/>
    <w:pPr>
      <w:spacing w:before="280" w:after="280"/>
    </w:pPr>
    <w:rPr>
      <w:sz w:val="20"/>
      <w:lang w:eastAsia="ar-SA"/>
    </w:rPr>
  </w:style>
  <w:style w:type="paragraph" w:styleId="Zpat">
    <w:name w:val="footer"/>
    <w:basedOn w:val="Normln"/>
    <w:link w:val="ZpatChar"/>
    <w:uiPriority w:val="99"/>
    <w:rsid w:val="00B364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364A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B364A5"/>
    <w:rPr>
      <w:rFonts w:cs="Times New Roman"/>
    </w:rPr>
  </w:style>
  <w:style w:type="paragraph" w:styleId="Zhlav">
    <w:name w:val="header"/>
    <w:basedOn w:val="Normln"/>
    <w:link w:val="ZhlavChar"/>
    <w:uiPriority w:val="99"/>
    <w:rsid w:val="00B364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364A5"/>
    <w:rPr>
      <w:rFonts w:ascii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B364A5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364A5"/>
    <w:rPr>
      <w:rFonts w:ascii="Calibri" w:eastAsia="Times New Roman" w:hAnsi="Calibri"/>
      <w:sz w:val="22"/>
      <w:lang w:val="cs-CZ" w:eastAsia="en-US"/>
    </w:rPr>
  </w:style>
  <w:style w:type="paragraph" w:customStyle="1" w:styleId="AAOdstavec">
    <w:name w:val="AA_Odstavec"/>
    <w:basedOn w:val="Normln"/>
    <w:uiPriority w:val="99"/>
    <w:rsid w:val="00B364A5"/>
    <w:pPr>
      <w:widowControl w:val="0"/>
      <w:ind w:left="567"/>
      <w:jc w:val="both"/>
    </w:pPr>
    <w:rPr>
      <w:rFonts w:ascii="Georgia" w:hAnsi="Georgia"/>
      <w:iCs/>
      <w:sz w:val="22"/>
      <w:szCs w:val="22"/>
      <w:lang w:eastAsia="en-US"/>
    </w:rPr>
  </w:style>
  <w:style w:type="paragraph" w:customStyle="1" w:styleId="AAodsazen">
    <w:name w:val="AA_odsazení"/>
    <w:basedOn w:val="Normln"/>
    <w:rsid w:val="00B364A5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rsid w:val="00B364A5"/>
    <w:rPr>
      <w:rFonts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B364A5"/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locked/>
    <w:rsid w:val="00B364A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364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364A5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B364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364A5"/>
    <w:rPr>
      <w:rFonts w:ascii="Tahoma" w:hAnsi="Tahoma" w:cs="Tahoma"/>
      <w:sz w:val="16"/>
      <w:szCs w:val="16"/>
      <w:lang w:eastAsia="cs-CZ"/>
    </w:rPr>
  </w:style>
  <w:style w:type="paragraph" w:customStyle="1" w:styleId="Aodsazen">
    <w:name w:val="A_odsazení"/>
    <w:basedOn w:val="Normln"/>
    <w:uiPriority w:val="99"/>
    <w:rsid w:val="006223BA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styleId="Odstavecseseznamem">
    <w:name w:val="List Paragraph"/>
    <w:aliases w:val="Bullet Number,A-Odrážky1,NAKIT List Paragraph,Odstavec_muj,List Paragraph,Odsazené,Heading Bullet,Nad,Odstavec cíl se seznamem,Odstavec se seznamem5,Odstavec,lp1,lp11,List Paragraph11,Bullet 1,Use Case List Paragraph,List Paragraph1"/>
    <w:basedOn w:val="Normln"/>
    <w:link w:val="OdstavecseseznamemChar"/>
    <w:uiPriority w:val="34"/>
    <w:qFormat/>
    <w:rsid w:val="00FA61D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E1BFB"/>
    <w:rPr>
      <w:rFonts w:ascii="Arial" w:eastAsia="Times New Roman" w:hAnsi="Arial" w:cs="Arial"/>
      <w:b/>
      <w:bCs/>
      <w:sz w:val="26"/>
      <w:szCs w:val="26"/>
    </w:rPr>
  </w:style>
  <w:style w:type="character" w:customStyle="1" w:styleId="FontStyle35">
    <w:name w:val="Font Style35"/>
    <w:basedOn w:val="Standardnpsmoodstavce"/>
    <w:uiPriority w:val="99"/>
    <w:rsid w:val="00040B3A"/>
    <w:rPr>
      <w:rFonts w:ascii="Arial" w:hAnsi="Arial" w:cs="Arial"/>
      <w:color w:val="000000"/>
      <w:sz w:val="18"/>
      <w:szCs w:val="18"/>
    </w:rPr>
  </w:style>
  <w:style w:type="paragraph" w:customStyle="1" w:styleId="Zkladntext21">
    <w:name w:val="Základní text 21"/>
    <w:basedOn w:val="Normln"/>
    <w:rsid w:val="00901B34"/>
    <w:pPr>
      <w:overflowPunct w:val="0"/>
      <w:autoSpaceDE w:val="0"/>
      <w:autoSpaceDN w:val="0"/>
      <w:adjustRightInd w:val="0"/>
      <w:ind w:left="1068"/>
      <w:jc w:val="both"/>
    </w:pPr>
    <w:rPr>
      <w:szCs w:val="20"/>
    </w:rPr>
  </w:style>
  <w:style w:type="paragraph" w:customStyle="1" w:styleId="Style14">
    <w:name w:val="Style14"/>
    <w:basedOn w:val="Normln"/>
    <w:uiPriority w:val="99"/>
    <w:rsid w:val="00901B34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Theme="minorEastAsia" w:hAnsi="Arial" w:cs="Arial"/>
    </w:rPr>
  </w:style>
  <w:style w:type="paragraph" w:customStyle="1" w:styleId="Default">
    <w:name w:val="Default"/>
    <w:rsid w:val="00A45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542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211">
    <w:name w:val="Styl211"/>
    <w:basedOn w:val="Normln"/>
    <w:qFormat/>
    <w:rsid w:val="002403CC"/>
    <w:pPr>
      <w:widowControl w:val="0"/>
      <w:numPr>
        <w:numId w:val="5"/>
      </w:numPr>
      <w:tabs>
        <w:tab w:val="clear" w:pos="432"/>
        <w:tab w:val="left" w:pos="1080"/>
      </w:tabs>
      <w:spacing w:before="280" w:after="120"/>
      <w:ind w:left="1077" w:hanging="1077"/>
      <w:jc w:val="both"/>
      <w:outlineLvl w:val="0"/>
    </w:pPr>
    <w:rPr>
      <w:rFonts w:ascii="Arial" w:hAnsi="Arial" w:cs="Arial"/>
      <w:b/>
      <w:bCs/>
      <w:caps/>
      <w:kern w:val="32"/>
      <w:sz w:val="28"/>
      <w:szCs w:val="28"/>
    </w:rPr>
  </w:style>
  <w:style w:type="paragraph" w:customStyle="1" w:styleId="Styl212">
    <w:name w:val="Styl212"/>
    <w:basedOn w:val="Normln"/>
    <w:qFormat/>
    <w:rsid w:val="002403CC"/>
    <w:pPr>
      <w:widowControl w:val="0"/>
      <w:numPr>
        <w:ilvl w:val="1"/>
        <w:numId w:val="5"/>
      </w:numPr>
      <w:tabs>
        <w:tab w:val="clear" w:pos="576"/>
        <w:tab w:val="left" w:pos="1080"/>
      </w:tabs>
      <w:spacing w:before="200" w:after="100"/>
      <w:ind w:left="1077" w:hanging="1077"/>
      <w:jc w:val="both"/>
      <w:outlineLvl w:val="1"/>
    </w:pPr>
    <w:rPr>
      <w:rFonts w:ascii="Arial" w:hAnsi="Arial" w:cs="Arial"/>
      <w:b/>
      <w:bCs/>
      <w:iCs/>
    </w:rPr>
  </w:style>
  <w:style w:type="paragraph" w:customStyle="1" w:styleId="Styl221">
    <w:name w:val="Styl221"/>
    <w:basedOn w:val="Normln"/>
    <w:qFormat/>
    <w:rsid w:val="002403CC"/>
    <w:pPr>
      <w:widowControl w:val="0"/>
      <w:numPr>
        <w:ilvl w:val="2"/>
        <w:numId w:val="5"/>
      </w:numPr>
      <w:tabs>
        <w:tab w:val="clear" w:pos="720"/>
        <w:tab w:val="left" w:pos="1080"/>
      </w:tabs>
      <w:spacing w:before="160" w:after="80"/>
      <w:ind w:left="1077" w:hanging="1077"/>
      <w:jc w:val="both"/>
      <w:outlineLvl w:val="4"/>
    </w:pPr>
    <w:rPr>
      <w:rFonts w:ascii="Arial" w:hAnsi="Arial" w:cs="Arial"/>
      <w:bCs/>
    </w:rPr>
  </w:style>
  <w:style w:type="paragraph" w:customStyle="1" w:styleId="Styl223">
    <w:name w:val="Styl223"/>
    <w:basedOn w:val="Normln"/>
    <w:qFormat/>
    <w:rsid w:val="002403CC"/>
    <w:pPr>
      <w:widowControl w:val="0"/>
      <w:numPr>
        <w:ilvl w:val="3"/>
        <w:numId w:val="5"/>
      </w:numPr>
      <w:tabs>
        <w:tab w:val="clear" w:pos="864"/>
        <w:tab w:val="left" w:pos="1080"/>
      </w:tabs>
      <w:spacing w:before="120" w:after="60"/>
      <w:ind w:left="1077" w:hanging="1077"/>
      <w:jc w:val="both"/>
      <w:outlineLvl w:val="3"/>
    </w:pPr>
    <w:rPr>
      <w:rFonts w:ascii="Arial" w:hAnsi="Arial" w:cs="Arial"/>
      <w:bCs/>
    </w:rPr>
  </w:style>
  <w:style w:type="paragraph" w:customStyle="1" w:styleId="Styl55">
    <w:name w:val="Styl55"/>
    <w:basedOn w:val="Normln"/>
    <w:uiPriority w:val="99"/>
    <w:qFormat/>
    <w:rsid w:val="002403CC"/>
    <w:pPr>
      <w:widowControl w:val="0"/>
      <w:spacing w:before="120" w:after="60"/>
      <w:ind w:left="1077"/>
      <w:jc w:val="both"/>
    </w:pPr>
    <w:rPr>
      <w:rFonts w:ascii="Arial" w:hAnsi="Arial" w:cs="Arial"/>
      <w:sz w:val="22"/>
      <w:szCs w:val="20"/>
    </w:rPr>
  </w:style>
  <w:style w:type="paragraph" w:customStyle="1" w:styleId="Styl58">
    <w:name w:val="Styl58"/>
    <w:basedOn w:val="Normln"/>
    <w:qFormat/>
    <w:rsid w:val="002403CC"/>
    <w:pPr>
      <w:widowControl w:val="0"/>
      <w:numPr>
        <w:ilvl w:val="1"/>
        <w:numId w:val="1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</w:rPr>
  </w:style>
  <w:style w:type="paragraph" w:customStyle="1" w:styleId="Styl213">
    <w:name w:val="Styl213"/>
    <w:basedOn w:val="Normln"/>
    <w:qFormat/>
    <w:rsid w:val="007246AA"/>
    <w:pPr>
      <w:widowControl w:val="0"/>
      <w:tabs>
        <w:tab w:val="left" w:pos="1080"/>
        <w:tab w:val="num" w:pos="1440"/>
      </w:tabs>
      <w:spacing w:before="200" w:after="100"/>
      <w:ind w:left="1077" w:hanging="1077"/>
      <w:jc w:val="both"/>
      <w:outlineLvl w:val="1"/>
    </w:pPr>
    <w:rPr>
      <w:rFonts w:ascii="Arial" w:hAnsi="Arial" w:cs="Arial"/>
      <w:b/>
      <w:bCs/>
      <w:iCs/>
      <w:sz w:val="26"/>
      <w:szCs w:val="26"/>
    </w:rPr>
  </w:style>
  <w:style w:type="paragraph" w:customStyle="1" w:styleId="Styl209">
    <w:name w:val="Styl209"/>
    <w:basedOn w:val="Normln"/>
    <w:qFormat/>
    <w:rsid w:val="003666B4"/>
    <w:pPr>
      <w:widowControl w:val="0"/>
      <w:numPr>
        <w:numId w:val="6"/>
      </w:numPr>
      <w:tabs>
        <w:tab w:val="clear" w:pos="1080"/>
        <w:tab w:val="num" w:pos="1440"/>
      </w:tabs>
      <w:ind w:left="1434" w:hanging="357"/>
      <w:jc w:val="both"/>
    </w:pPr>
    <w:rPr>
      <w:rFonts w:ascii="Arial" w:hAnsi="Arial" w:cs="Arial"/>
      <w:b/>
      <w:bCs/>
      <w:caps/>
      <w:sz w:val="30"/>
      <w:szCs w:val="20"/>
    </w:rPr>
  </w:style>
  <w:style w:type="paragraph" w:customStyle="1" w:styleId="Styl2">
    <w:name w:val="Styl2"/>
    <w:basedOn w:val="Styl209"/>
    <w:qFormat/>
    <w:rsid w:val="003666B4"/>
  </w:style>
  <w:style w:type="paragraph" w:styleId="Textvysvtlivek">
    <w:name w:val="endnote text"/>
    <w:basedOn w:val="Normln"/>
    <w:link w:val="TextvysvtlivekChar"/>
    <w:semiHidden/>
    <w:unhideWhenUsed/>
    <w:rsid w:val="00933A4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33A43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semiHidden/>
    <w:unhideWhenUsed/>
    <w:rsid w:val="00933A43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8527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8527C"/>
    <w:rPr>
      <w:rFonts w:eastAsiaTheme="minorHAnsi" w:cstheme="minorBidi"/>
      <w:szCs w:val="21"/>
      <w:lang w:eastAsia="en-US"/>
    </w:rPr>
  </w:style>
  <w:style w:type="paragraph" w:customStyle="1" w:styleId="titre4">
    <w:name w:val="titre4"/>
    <w:basedOn w:val="Normln"/>
    <w:autoRedefine/>
    <w:uiPriority w:val="99"/>
    <w:semiHidden/>
    <w:rsid w:val="00C02A3D"/>
    <w:pPr>
      <w:spacing w:before="120"/>
      <w:jc w:val="both"/>
    </w:pPr>
    <w:rPr>
      <w:rFonts w:ascii="Calibri" w:hAnsi="Calibri" w:cs="Calibri"/>
      <w:lang w:eastAsia="en-US"/>
    </w:rPr>
  </w:style>
  <w:style w:type="paragraph" w:customStyle="1" w:styleId="Seznamsodrkami22">
    <w:name w:val="Seznam s odrážkami 22"/>
    <w:basedOn w:val="Normln"/>
    <w:uiPriority w:val="99"/>
    <w:rsid w:val="006C202F"/>
    <w:pPr>
      <w:numPr>
        <w:numId w:val="10"/>
      </w:numPr>
      <w:ind w:firstLine="0"/>
    </w:pPr>
    <w:rPr>
      <w:rFonts w:ascii="Arial" w:hAnsi="Arial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050643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locked/>
    <w:rsid w:val="004F2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Bullet Number Char,A-Odrážky1 Char,NAKIT List Paragraph Char,Odstavec_muj Char,List Paragraph Char,Odsazené Char,Heading Bullet Char,Nad Char,Odstavec cíl se seznamem Char,Odstavec se seznamem5 Char,Odstavec Char,lp1 Char"/>
    <w:link w:val="Odstavecseseznamem"/>
    <w:uiPriority w:val="34"/>
    <w:qFormat/>
    <w:locked/>
    <w:rsid w:val="006527B1"/>
    <w:rPr>
      <w:rFonts w:ascii="Times New Roman" w:eastAsia="Times New Roman" w:hAnsi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72935"/>
    <w:rPr>
      <w:color w:val="605E5C"/>
      <w:shd w:val="clear" w:color="auto" w:fill="E1DFDD"/>
    </w:rPr>
  </w:style>
  <w:style w:type="character" w:customStyle="1" w:styleId="preformatted">
    <w:name w:val="preformatted"/>
    <w:basedOn w:val="Standardnpsmoodstavce"/>
    <w:rsid w:val="00973DB8"/>
  </w:style>
  <w:style w:type="character" w:customStyle="1" w:styleId="cpvselected">
    <w:name w:val="cpvselected"/>
    <w:basedOn w:val="Standardnpsmoodstavce"/>
    <w:rsid w:val="009C69BB"/>
  </w:style>
  <w:style w:type="paragraph" w:customStyle="1" w:styleId="CZodstavec">
    <w:name w:val="CZ odstavec"/>
    <w:rsid w:val="009C46DB"/>
    <w:pPr>
      <w:numPr>
        <w:numId w:val="22"/>
      </w:numPr>
      <w:spacing w:after="120" w:line="288" w:lineRule="auto"/>
      <w:jc w:val="both"/>
    </w:pPr>
    <w:rPr>
      <w:rFonts w:ascii="Century Gothic" w:hAnsi="Century Gothic"/>
      <w:sz w:val="20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970F4"/>
    <w:rPr>
      <w:color w:val="605E5C"/>
      <w:shd w:val="clear" w:color="auto" w:fill="E1DFDD"/>
    </w:rPr>
  </w:style>
  <w:style w:type="paragraph" w:customStyle="1" w:styleId="WW-ZkladntextIMP">
    <w:name w:val="WW-Základní text_IMP"/>
    <w:basedOn w:val="Normln"/>
    <w:rsid w:val="009002AD"/>
    <w:pPr>
      <w:suppressAutoHyphens/>
      <w:spacing w:line="264" w:lineRule="auto"/>
    </w:pPr>
    <w:rPr>
      <w:rFonts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rsid w:val="00443B1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43B14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2E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2E2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42E2B"/>
    <w:rPr>
      <w:vertAlign w:val="superscript"/>
    </w:rPr>
  </w:style>
  <w:style w:type="paragraph" w:customStyle="1" w:styleId="xmsonormal">
    <w:name w:val="x_msonormal"/>
    <w:basedOn w:val="Normln"/>
    <w:rsid w:val="004E44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61974757" TargetMode="External"/><Relationship Id="rId13" Type="http://schemas.openxmlformats.org/officeDocument/2006/relationships/hyperlink" Target="https://portal-vz.cz/wp-content/uploads/2019/06/Prokazovani-slozeni-jistoty-formou-bankovni-zaruky-v-nabidce-v-elektronicke-podobe.pdf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iri.Osmancik@dpo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lav.Jelinek@dpo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ndrea.Videnkova@dpo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ibor.Dvoracek@dpo.cz" TargetMode="External"/><Relationship Id="rId14" Type="http://schemas.openxmlformats.org/officeDocument/2006/relationships/hyperlink" Target="mailto:houston@proebiz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27E1E-E3FC-4C31-9232-1BAF6365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9416</Words>
  <Characters>58538</Characters>
  <Application>Microsoft Office Word</Application>
  <DocSecurity>0</DocSecurity>
  <Lines>487</Lines>
  <Paragraphs>135</Paragraphs>
  <ScaleCrop>false</ScaleCrop>
  <Company/>
  <LinksUpToDate>false</LinksUpToDate>
  <CharactersWithSpaces>67819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2025-11-10T13:15:00Z</dcterms:created>
  <dcterms:modified xsi:type="dcterms:W3CDTF">2025-11-10T13:16:00Z</dcterms:modified>
</cp:coreProperties>
</file>